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Pr="00324377" w:rsidR="00324377" w:rsidP="008764CE" w:rsidRDefault="00324377" w14:paraId="178C0113" w14:textId="77777777">
      <w:pPr>
        <w:autoSpaceDE w:val="0"/>
        <w:autoSpaceDN w:val="0"/>
        <w:adjustRightInd w:val="0"/>
        <w:spacing w:after="0" w:line="240" w:lineRule="auto"/>
        <w:jc w:val="both"/>
        <w:rPr>
          <w:rFonts w:cstheme="minorHAnsi"/>
          <w:sz w:val="20"/>
          <w:szCs w:val="20"/>
        </w:rPr>
      </w:pPr>
      <w:r w:rsidRPr="00324377">
        <w:rPr>
          <w:rFonts w:cstheme="minorHAnsi"/>
          <w:sz w:val="20"/>
          <w:szCs w:val="20"/>
        </w:rPr>
        <w:t>STCP 09-1 Safety Co-ordination between Parties</w:t>
      </w:r>
    </w:p>
    <w:p w:rsidRPr="00324377" w:rsidR="00324377" w:rsidP="008764CE" w:rsidRDefault="00324377" w14:paraId="7111F810" w14:textId="34608F4B">
      <w:pPr>
        <w:autoSpaceDE w:val="0"/>
        <w:autoSpaceDN w:val="0"/>
        <w:adjustRightInd w:val="0"/>
        <w:spacing w:after="0" w:line="240" w:lineRule="auto"/>
        <w:jc w:val="both"/>
        <w:rPr>
          <w:rFonts w:cstheme="minorHAnsi"/>
          <w:sz w:val="20"/>
          <w:szCs w:val="20"/>
        </w:rPr>
      </w:pPr>
      <w:r w:rsidRPr="00324377">
        <w:rPr>
          <w:rFonts w:cstheme="minorHAnsi"/>
          <w:sz w:val="20"/>
          <w:szCs w:val="20"/>
        </w:rPr>
        <w:t xml:space="preserve">Issue </w:t>
      </w:r>
      <w:r w:rsidRPr="004E2F99">
        <w:rPr>
          <w:rFonts w:cstheme="minorHAnsi"/>
          <w:sz w:val="20"/>
          <w:szCs w:val="20"/>
        </w:rPr>
        <w:t>00</w:t>
      </w:r>
      <w:r w:rsidRPr="004E2F99" w:rsidR="009B049B">
        <w:rPr>
          <w:rFonts w:cstheme="minorHAnsi"/>
          <w:sz w:val="20"/>
          <w:szCs w:val="20"/>
        </w:rPr>
        <w:t>7</w:t>
      </w:r>
      <w:r w:rsidRPr="004E2F99">
        <w:rPr>
          <w:rFonts w:cstheme="minorHAnsi"/>
          <w:sz w:val="20"/>
          <w:szCs w:val="20"/>
        </w:rPr>
        <w:t xml:space="preserve"> – </w:t>
      </w:r>
      <w:r w:rsidR="00DE0A39">
        <w:rPr>
          <w:rFonts w:cstheme="minorHAnsi"/>
          <w:sz w:val="20"/>
          <w:szCs w:val="20"/>
        </w:rPr>
        <w:t>25</w:t>
      </w:r>
      <w:r w:rsidRPr="004E2F99" w:rsidR="002D4A31">
        <w:rPr>
          <w:rFonts w:cstheme="minorHAnsi"/>
          <w:sz w:val="20"/>
          <w:szCs w:val="20"/>
        </w:rPr>
        <w:t>/04/20</w:t>
      </w:r>
      <w:r w:rsidRPr="004E2F99" w:rsidR="009B049B">
        <w:rPr>
          <w:rFonts w:cstheme="minorHAnsi"/>
          <w:sz w:val="20"/>
          <w:szCs w:val="20"/>
        </w:rPr>
        <w:t>23</w:t>
      </w:r>
    </w:p>
    <w:p w:rsidRPr="00324377" w:rsidR="00324377" w:rsidP="008764CE" w:rsidRDefault="00324377" w14:paraId="59666690" w14:textId="16B863B6">
      <w:pPr>
        <w:autoSpaceDE w:val="0"/>
        <w:autoSpaceDN w:val="0"/>
        <w:adjustRightInd w:val="0"/>
        <w:spacing w:after="0" w:line="240" w:lineRule="auto"/>
        <w:jc w:val="both"/>
        <w:rPr>
          <w:rFonts w:cstheme="minorHAnsi"/>
          <w:sz w:val="20"/>
          <w:szCs w:val="20"/>
        </w:rPr>
      </w:pPr>
    </w:p>
    <w:p w:rsidR="00324377" w:rsidP="008764CE" w:rsidRDefault="00324377" w14:paraId="487979C1" w14:textId="77777777">
      <w:pPr>
        <w:autoSpaceDE w:val="0"/>
        <w:autoSpaceDN w:val="0"/>
        <w:adjustRightInd w:val="0"/>
        <w:spacing w:after="0" w:line="240" w:lineRule="auto"/>
        <w:jc w:val="both"/>
        <w:rPr>
          <w:rFonts w:ascii="Helvetica" w:hAnsi="Helvetica" w:cs="Helvetica"/>
          <w:sz w:val="20"/>
          <w:szCs w:val="20"/>
        </w:rPr>
      </w:pPr>
    </w:p>
    <w:p w:rsidRPr="00324377" w:rsidR="00324377" w:rsidP="008764CE" w:rsidRDefault="00324377" w14:paraId="7740B9FA" w14:textId="6D014991">
      <w:pPr>
        <w:autoSpaceDE w:val="0"/>
        <w:autoSpaceDN w:val="0"/>
        <w:adjustRightInd w:val="0"/>
        <w:spacing w:after="0" w:line="240" w:lineRule="auto"/>
        <w:jc w:val="both"/>
        <w:rPr>
          <w:rFonts w:cstheme="minorHAnsi"/>
          <w:b/>
          <w:bCs/>
          <w:i/>
          <w:iCs/>
          <w:sz w:val="40"/>
          <w:szCs w:val="40"/>
        </w:rPr>
      </w:pPr>
      <w:r w:rsidRPr="00324377">
        <w:rPr>
          <w:rFonts w:cstheme="minorHAnsi"/>
          <w:b/>
          <w:bCs/>
          <w:i/>
          <w:iCs/>
          <w:sz w:val="40"/>
          <w:szCs w:val="40"/>
        </w:rPr>
        <w:t>STCP 09-1 Issue 00</w:t>
      </w:r>
      <w:r w:rsidR="009B049B">
        <w:rPr>
          <w:rFonts w:cstheme="minorHAnsi"/>
          <w:b/>
          <w:bCs/>
          <w:i/>
          <w:iCs/>
          <w:sz w:val="40"/>
          <w:szCs w:val="40"/>
        </w:rPr>
        <w:t>7</w:t>
      </w:r>
      <w:r w:rsidRPr="00324377">
        <w:rPr>
          <w:rFonts w:cstheme="minorHAnsi"/>
          <w:b/>
          <w:bCs/>
          <w:i/>
          <w:iCs/>
          <w:sz w:val="40"/>
          <w:szCs w:val="40"/>
        </w:rPr>
        <w:t xml:space="preserve"> Safety Co-ordination</w:t>
      </w:r>
    </w:p>
    <w:p w:rsidRPr="00324377" w:rsidR="00324377" w:rsidP="008764CE" w:rsidRDefault="00324377" w14:paraId="092B95FF" w14:textId="77777777">
      <w:pPr>
        <w:autoSpaceDE w:val="0"/>
        <w:autoSpaceDN w:val="0"/>
        <w:adjustRightInd w:val="0"/>
        <w:spacing w:after="0" w:line="240" w:lineRule="auto"/>
        <w:jc w:val="both"/>
        <w:rPr>
          <w:rFonts w:cstheme="minorHAnsi"/>
          <w:b/>
          <w:bCs/>
          <w:i/>
          <w:iCs/>
          <w:sz w:val="40"/>
          <w:szCs w:val="40"/>
        </w:rPr>
      </w:pPr>
      <w:r w:rsidRPr="00324377">
        <w:rPr>
          <w:rFonts w:cstheme="minorHAnsi"/>
          <w:b/>
          <w:bCs/>
          <w:i/>
          <w:iCs/>
          <w:sz w:val="40"/>
          <w:szCs w:val="40"/>
        </w:rPr>
        <w:t>Between Parties</w:t>
      </w:r>
    </w:p>
    <w:p w:rsidRPr="00324377" w:rsidR="00324377" w:rsidP="008764CE" w:rsidRDefault="00324377" w14:paraId="682619F2" w14:textId="77777777">
      <w:pPr>
        <w:autoSpaceDE w:val="0"/>
        <w:autoSpaceDN w:val="0"/>
        <w:adjustRightInd w:val="0"/>
        <w:spacing w:after="0" w:line="240" w:lineRule="auto"/>
        <w:jc w:val="both"/>
        <w:rPr>
          <w:rFonts w:cstheme="minorHAnsi"/>
          <w:b/>
          <w:bCs/>
          <w:i/>
          <w:iCs/>
          <w:sz w:val="40"/>
          <w:szCs w:val="40"/>
        </w:rPr>
      </w:pPr>
    </w:p>
    <w:p w:rsidRPr="00324377" w:rsidR="00324377" w:rsidP="008764CE" w:rsidRDefault="00324377" w14:paraId="18BE4F9A" w14:textId="77777777">
      <w:pPr>
        <w:autoSpaceDE w:val="0"/>
        <w:autoSpaceDN w:val="0"/>
        <w:adjustRightInd w:val="0"/>
        <w:spacing w:after="0" w:line="240" w:lineRule="auto"/>
        <w:jc w:val="both"/>
        <w:rPr>
          <w:rFonts w:cstheme="minorHAnsi"/>
          <w:b/>
          <w:bCs/>
          <w:sz w:val="24"/>
          <w:szCs w:val="24"/>
        </w:rPr>
      </w:pPr>
      <w:r w:rsidRPr="00324377">
        <w:rPr>
          <w:rFonts w:cstheme="minorHAnsi"/>
          <w:b/>
          <w:bCs/>
          <w:sz w:val="24"/>
          <w:szCs w:val="24"/>
        </w:rPr>
        <w:t>STC Procedure Document Authorisation</w:t>
      </w:r>
    </w:p>
    <w:p w:rsidRPr="00324377" w:rsidR="00324377" w:rsidP="008764CE" w:rsidRDefault="00324377" w14:paraId="580095FE" w14:textId="77777777">
      <w:pPr>
        <w:autoSpaceDE w:val="0"/>
        <w:autoSpaceDN w:val="0"/>
        <w:adjustRightInd w:val="0"/>
        <w:spacing w:after="0" w:line="240" w:lineRule="auto"/>
        <w:jc w:val="both"/>
        <w:rPr>
          <w:rFonts w:cstheme="minorHAnsi"/>
          <w:b/>
          <w:bCs/>
          <w:sz w:val="24"/>
          <w:szCs w:val="24"/>
        </w:rPr>
      </w:pPr>
    </w:p>
    <w:tbl>
      <w:tblPr>
        <w:tblStyle w:val="TableGrid"/>
        <w:tblW w:w="0" w:type="auto"/>
        <w:tblLook w:val="04A0" w:firstRow="1" w:lastRow="0" w:firstColumn="1" w:lastColumn="0" w:noHBand="0" w:noVBand="1"/>
      </w:tblPr>
      <w:tblGrid>
        <w:gridCol w:w="3495"/>
        <w:gridCol w:w="1479"/>
        <w:gridCol w:w="1970"/>
        <w:gridCol w:w="2072"/>
      </w:tblGrid>
      <w:tr w:rsidRPr="00324377" w:rsidR="00324377" w:rsidTr="711D64A3" w14:paraId="3F46F5A2" w14:textId="77777777">
        <w:trPr>
          <w:trHeight w:val="759"/>
        </w:trPr>
        <w:tc>
          <w:tcPr>
            <w:tcW w:w="0" w:type="auto"/>
            <w:tcMar/>
            <w:vAlign w:val="center"/>
          </w:tcPr>
          <w:p w:rsidRPr="00324377" w:rsidR="00324377" w:rsidP="008764CE" w:rsidRDefault="00324377" w14:paraId="29872351" w14:textId="77777777">
            <w:pPr>
              <w:autoSpaceDE w:val="0"/>
              <w:autoSpaceDN w:val="0"/>
              <w:adjustRightInd w:val="0"/>
              <w:jc w:val="both"/>
              <w:rPr>
                <w:rFonts w:cstheme="minorHAnsi"/>
                <w:b/>
                <w:bCs/>
                <w:sz w:val="20"/>
                <w:szCs w:val="20"/>
              </w:rPr>
            </w:pPr>
            <w:r w:rsidRPr="00324377">
              <w:rPr>
                <w:rFonts w:cstheme="minorHAnsi"/>
                <w:b/>
                <w:bCs/>
                <w:sz w:val="20"/>
                <w:szCs w:val="20"/>
              </w:rPr>
              <w:t>Party</w:t>
            </w:r>
          </w:p>
        </w:tc>
        <w:tc>
          <w:tcPr>
            <w:tcW w:w="0" w:type="auto"/>
            <w:tcMar/>
            <w:vAlign w:val="center"/>
          </w:tcPr>
          <w:p w:rsidRPr="00324377" w:rsidR="00324377" w:rsidP="008764CE" w:rsidRDefault="00324377" w14:paraId="40629F6F" w14:textId="77777777">
            <w:pPr>
              <w:autoSpaceDE w:val="0"/>
              <w:autoSpaceDN w:val="0"/>
              <w:adjustRightInd w:val="0"/>
              <w:jc w:val="both"/>
              <w:rPr>
                <w:rFonts w:cstheme="minorHAnsi"/>
                <w:b/>
                <w:bCs/>
                <w:sz w:val="20"/>
                <w:szCs w:val="20"/>
              </w:rPr>
            </w:pPr>
            <w:r w:rsidRPr="00324377">
              <w:rPr>
                <w:rFonts w:cstheme="minorHAnsi"/>
                <w:b/>
                <w:bCs/>
                <w:sz w:val="20"/>
                <w:szCs w:val="20"/>
              </w:rPr>
              <w:t>Name of Party</w:t>
            </w:r>
          </w:p>
          <w:p w:rsidRPr="00324377" w:rsidR="00324377" w:rsidP="008764CE" w:rsidRDefault="00324377" w14:paraId="228B4A54" w14:textId="77777777">
            <w:pPr>
              <w:autoSpaceDE w:val="0"/>
              <w:autoSpaceDN w:val="0"/>
              <w:adjustRightInd w:val="0"/>
              <w:jc w:val="both"/>
              <w:rPr>
                <w:rFonts w:cstheme="minorHAnsi"/>
                <w:b/>
                <w:bCs/>
                <w:sz w:val="20"/>
                <w:szCs w:val="20"/>
              </w:rPr>
            </w:pPr>
            <w:r w:rsidRPr="00324377">
              <w:rPr>
                <w:rFonts w:cstheme="minorHAnsi"/>
                <w:b/>
                <w:bCs/>
                <w:sz w:val="20"/>
                <w:szCs w:val="20"/>
              </w:rPr>
              <w:t>Representative</w:t>
            </w:r>
          </w:p>
        </w:tc>
        <w:tc>
          <w:tcPr>
            <w:tcW w:w="1970" w:type="dxa"/>
            <w:tcMar/>
            <w:vAlign w:val="center"/>
          </w:tcPr>
          <w:p w:rsidRPr="00324377" w:rsidR="00324377" w:rsidP="008764CE" w:rsidRDefault="00324377" w14:paraId="54AF4CA9" w14:textId="77777777">
            <w:pPr>
              <w:autoSpaceDE w:val="0"/>
              <w:autoSpaceDN w:val="0"/>
              <w:adjustRightInd w:val="0"/>
              <w:jc w:val="both"/>
              <w:rPr>
                <w:rFonts w:cstheme="minorHAnsi"/>
                <w:b/>
                <w:bCs/>
                <w:sz w:val="20"/>
                <w:szCs w:val="20"/>
              </w:rPr>
            </w:pPr>
            <w:r w:rsidRPr="00324377">
              <w:rPr>
                <w:rFonts w:cstheme="minorHAnsi"/>
                <w:b/>
                <w:bCs/>
                <w:sz w:val="20"/>
                <w:szCs w:val="20"/>
              </w:rPr>
              <w:t>Signature</w:t>
            </w:r>
          </w:p>
        </w:tc>
        <w:tc>
          <w:tcPr>
            <w:tcW w:w="2072" w:type="dxa"/>
            <w:tcMar/>
            <w:vAlign w:val="center"/>
          </w:tcPr>
          <w:p w:rsidRPr="00324377" w:rsidR="00324377" w:rsidP="008764CE" w:rsidRDefault="00324377" w14:paraId="641CC88F" w14:textId="77777777">
            <w:pPr>
              <w:autoSpaceDE w:val="0"/>
              <w:autoSpaceDN w:val="0"/>
              <w:adjustRightInd w:val="0"/>
              <w:jc w:val="both"/>
              <w:rPr>
                <w:rFonts w:cstheme="minorHAnsi"/>
                <w:b/>
                <w:bCs/>
                <w:sz w:val="20"/>
                <w:szCs w:val="20"/>
              </w:rPr>
            </w:pPr>
            <w:r w:rsidRPr="00324377">
              <w:rPr>
                <w:rFonts w:cstheme="minorHAnsi"/>
                <w:b/>
                <w:bCs/>
                <w:sz w:val="20"/>
                <w:szCs w:val="20"/>
              </w:rPr>
              <w:t>Date</w:t>
            </w:r>
          </w:p>
        </w:tc>
      </w:tr>
      <w:tr w:rsidRPr="00324377" w:rsidR="002D4A31" w:rsidTr="711D64A3" w14:paraId="2687EBD0" w14:textId="77777777">
        <w:trPr>
          <w:trHeight w:val="759"/>
        </w:trPr>
        <w:tc>
          <w:tcPr>
            <w:tcW w:w="0" w:type="auto"/>
            <w:tcMar/>
            <w:vAlign w:val="center"/>
          </w:tcPr>
          <w:p w:rsidRPr="00324377" w:rsidR="002D4A31" w:rsidP="008764CE" w:rsidRDefault="009B5F8B" w14:paraId="19F75D68" w14:textId="15B20096">
            <w:pPr>
              <w:autoSpaceDE w:val="0"/>
              <w:autoSpaceDN w:val="0"/>
              <w:adjustRightInd w:val="0"/>
              <w:jc w:val="both"/>
              <w:rPr>
                <w:rFonts w:cstheme="minorHAnsi"/>
              </w:rPr>
            </w:pPr>
            <w:r>
              <w:rPr>
                <w:rFonts w:cstheme="minorHAnsi"/>
              </w:rPr>
              <w:t>The Company</w:t>
            </w:r>
          </w:p>
        </w:tc>
        <w:tc>
          <w:tcPr>
            <w:tcW w:w="0" w:type="auto"/>
            <w:tcMar/>
            <w:vAlign w:val="center"/>
          </w:tcPr>
          <w:p w:rsidRPr="00324377" w:rsidR="002D4A31" w:rsidP="008764CE" w:rsidRDefault="002D4A31" w14:paraId="41C725D0" w14:textId="77777777">
            <w:pPr>
              <w:autoSpaceDE w:val="0"/>
              <w:autoSpaceDN w:val="0"/>
              <w:adjustRightInd w:val="0"/>
              <w:jc w:val="both"/>
              <w:rPr>
                <w:rFonts w:cstheme="minorHAnsi"/>
                <w:b/>
                <w:bCs/>
                <w:sz w:val="20"/>
                <w:szCs w:val="20"/>
              </w:rPr>
            </w:pPr>
          </w:p>
        </w:tc>
        <w:tc>
          <w:tcPr>
            <w:tcW w:w="1970" w:type="dxa"/>
            <w:tcMar/>
            <w:vAlign w:val="center"/>
          </w:tcPr>
          <w:p w:rsidRPr="00324377" w:rsidR="002D4A31" w:rsidP="008764CE" w:rsidRDefault="002D4A31" w14:paraId="10027DE6" w14:textId="77777777">
            <w:pPr>
              <w:autoSpaceDE w:val="0"/>
              <w:autoSpaceDN w:val="0"/>
              <w:adjustRightInd w:val="0"/>
              <w:jc w:val="both"/>
              <w:rPr>
                <w:rFonts w:cstheme="minorHAnsi"/>
                <w:b/>
                <w:bCs/>
                <w:sz w:val="20"/>
                <w:szCs w:val="20"/>
              </w:rPr>
            </w:pPr>
          </w:p>
        </w:tc>
        <w:tc>
          <w:tcPr>
            <w:tcW w:w="2072" w:type="dxa"/>
            <w:tcMar/>
            <w:vAlign w:val="center"/>
          </w:tcPr>
          <w:p w:rsidRPr="00324377" w:rsidR="002D4A31" w:rsidP="008764CE" w:rsidRDefault="002D4A31" w14:paraId="4AA49228" w14:textId="77777777">
            <w:pPr>
              <w:autoSpaceDE w:val="0"/>
              <w:autoSpaceDN w:val="0"/>
              <w:adjustRightInd w:val="0"/>
              <w:jc w:val="both"/>
              <w:rPr>
                <w:rFonts w:cstheme="minorHAnsi"/>
                <w:b/>
                <w:bCs/>
                <w:sz w:val="20"/>
                <w:szCs w:val="20"/>
              </w:rPr>
            </w:pPr>
          </w:p>
        </w:tc>
      </w:tr>
      <w:tr w:rsidRPr="00324377" w:rsidR="00324377" w:rsidTr="711D64A3" w14:paraId="0C87DEFB" w14:textId="77777777">
        <w:trPr>
          <w:trHeight w:val="759"/>
        </w:trPr>
        <w:tc>
          <w:tcPr>
            <w:tcW w:w="0" w:type="auto"/>
            <w:tcMar/>
            <w:vAlign w:val="center"/>
          </w:tcPr>
          <w:p w:rsidRPr="00324377" w:rsidR="00324377" w:rsidP="008764CE" w:rsidRDefault="00324377" w14:paraId="204A1FF8" w14:textId="77777777">
            <w:pPr>
              <w:autoSpaceDE w:val="0"/>
              <w:autoSpaceDN w:val="0"/>
              <w:adjustRightInd w:val="0"/>
              <w:jc w:val="both"/>
              <w:rPr>
                <w:rFonts w:cstheme="minorHAnsi"/>
              </w:rPr>
            </w:pPr>
            <w:r w:rsidRPr="00324377">
              <w:rPr>
                <w:rFonts w:cstheme="minorHAnsi"/>
              </w:rPr>
              <w:t>National Grid</w:t>
            </w:r>
          </w:p>
          <w:p w:rsidRPr="00324377" w:rsidR="00324377" w:rsidP="008764CE" w:rsidRDefault="00324377" w14:paraId="56B937F2" w14:textId="77777777">
            <w:pPr>
              <w:autoSpaceDE w:val="0"/>
              <w:autoSpaceDN w:val="0"/>
              <w:adjustRightInd w:val="0"/>
              <w:jc w:val="both"/>
              <w:rPr>
                <w:rFonts w:cstheme="minorHAnsi"/>
              </w:rPr>
            </w:pPr>
            <w:r w:rsidRPr="00324377">
              <w:rPr>
                <w:rFonts w:cstheme="minorHAnsi"/>
              </w:rPr>
              <w:t>Electricity</w:t>
            </w:r>
          </w:p>
          <w:p w:rsidRPr="00324377" w:rsidR="00324377" w:rsidP="008764CE" w:rsidRDefault="00324377" w14:paraId="1AA42A5D" w14:textId="77777777">
            <w:pPr>
              <w:autoSpaceDE w:val="0"/>
              <w:autoSpaceDN w:val="0"/>
              <w:adjustRightInd w:val="0"/>
              <w:jc w:val="both"/>
              <w:rPr>
                <w:rFonts w:cstheme="minorHAnsi"/>
                <w:b/>
                <w:bCs/>
                <w:sz w:val="20"/>
                <w:szCs w:val="20"/>
              </w:rPr>
            </w:pPr>
            <w:r w:rsidRPr="00324377">
              <w:rPr>
                <w:rFonts w:cstheme="minorHAnsi"/>
              </w:rPr>
              <w:t>Transmission plc</w:t>
            </w:r>
          </w:p>
        </w:tc>
        <w:tc>
          <w:tcPr>
            <w:tcW w:w="0" w:type="auto"/>
            <w:tcMar/>
            <w:vAlign w:val="center"/>
          </w:tcPr>
          <w:p w:rsidRPr="00324377" w:rsidR="00324377" w:rsidP="008764CE" w:rsidRDefault="00324377" w14:paraId="26F9F765" w14:textId="77777777">
            <w:pPr>
              <w:autoSpaceDE w:val="0"/>
              <w:autoSpaceDN w:val="0"/>
              <w:adjustRightInd w:val="0"/>
              <w:jc w:val="both"/>
              <w:rPr>
                <w:rFonts w:cstheme="minorHAnsi"/>
                <w:b/>
                <w:bCs/>
                <w:sz w:val="20"/>
                <w:szCs w:val="20"/>
              </w:rPr>
            </w:pPr>
          </w:p>
        </w:tc>
        <w:tc>
          <w:tcPr>
            <w:tcW w:w="1970" w:type="dxa"/>
            <w:tcMar/>
            <w:vAlign w:val="center"/>
          </w:tcPr>
          <w:p w:rsidRPr="00324377" w:rsidR="00324377" w:rsidP="008764CE" w:rsidRDefault="00324377" w14:paraId="5E94ADB7" w14:textId="77777777">
            <w:pPr>
              <w:autoSpaceDE w:val="0"/>
              <w:autoSpaceDN w:val="0"/>
              <w:adjustRightInd w:val="0"/>
              <w:jc w:val="both"/>
              <w:rPr>
                <w:rFonts w:cstheme="minorHAnsi"/>
                <w:b/>
                <w:bCs/>
                <w:sz w:val="20"/>
                <w:szCs w:val="20"/>
              </w:rPr>
            </w:pPr>
          </w:p>
        </w:tc>
        <w:tc>
          <w:tcPr>
            <w:tcW w:w="2072" w:type="dxa"/>
            <w:tcMar/>
            <w:vAlign w:val="center"/>
          </w:tcPr>
          <w:p w:rsidRPr="00324377" w:rsidR="00324377" w:rsidP="008764CE" w:rsidRDefault="00324377" w14:paraId="08D91F06" w14:textId="77777777">
            <w:pPr>
              <w:autoSpaceDE w:val="0"/>
              <w:autoSpaceDN w:val="0"/>
              <w:adjustRightInd w:val="0"/>
              <w:jc w:val="both"/>
              <w:rPr>
                <w:rFonts w:cstheme="minorHAnsi"/>
                <w:b/>
                <w:bCs/>
                <w:sz w:val="20"/>
                <w:szCs w:val="20"/>
              </w:rPr>
            </w:pPr>
          </w:p>
        </w:tc>
      </w:tr>
      <w:tr w:rsidRPr="00324377" w:rsidR="00324377" w:rsidTr="711D64A3" w14:paraId="23C0B6A3" w14:textId="77777777">
        <w:trPr>
          <w:trHeight w:val="759"/>
        </w:trPr>
        <w:tc>
          <w:tcPr>
            <w:tcW w:w="0" w:type="auto"/>
            <w:tcMar/>
            <w:vAlign w:val="center"/>
          </w:tcPr>
          <w:p w:rsidRPr="005134E4" w:rsidR="00324377" w:rsidP="008764CE" w:rsidRDefault="00272C51" w14:paraId="538206B1" w14:textId="244DB41B">
            <w:pPr>
              <w:autoSpaceDE w:val="0"/>
              <w:autoSpaceDN w:val="0"/>
              <w:adjustRightInd w:val="0"/>
              <w:jc w:val="both"/>
              <w:rPr>
                <w:rFonts w:cstheme="minorHAnsi"/>
                <w:color w:val="000000" w:themeColor="text1"/>
              </w:rPr>
            </w:pPr>
            <w:r w:rsidRPr="005134E4">
              <w:rPr>
                <w:rFonts w:cstheme="minorHAnsi"/>
                <w:color w:val="000000" w:themeColor="text1"/>
              </w:rPr>
              <w:t xml:space="preserve"> SP Transmission plc</w:t>
            </w:r>
          </w:p>
        </w:tc>
        <w:tc>
          <w:tcPr>
            <w:tcW w:w="0" w:type="auto"/>
            <w:tcMar/>
            <w:vAlign w:val="center"/>
          </w:tcPr>
          <w:p w:rsidRPr="00324377" w:rsidR="00324377" w:rsidP="008764CE" w:rsidRDefault="00324377" w14:paraId="3E47A764" w14:textId="77777777">
            <w:pPr>
              <w:autoSpaceDE w:val="0"/>
              <w:autoSpaceDN w:val="0"/>
              <w:adjustRightInd w:val="0"/>
              <w:jc w:val="both"/>
              <w:rPr>
                <w:rFonts w:cstheme="minorHAnsi"/>
                <w:b/>
                <w:bCs/>
                <w:sz w:val="20"/>
                <w:szCs w:val="20"/>
              </w:rPr>
            </w:pPr>
          </w:p>
        </w:tc>
        <w:tc>
          <w:tcPr>
            <w:tcW w:w="1970" w:type="dxa"/>
            <w:tcMar/>
            <w:vAlign w:val="center"/>
          </w:tcPr>
          <w:p w:rsidRPr="00324377" w:rsidR="00324377" w:rsidP="008764CE" w:rsidRDefault="00324377" w14:paraId="5DED812A" w14:textId="77777777">
            <w:pPr>
              <w:autoSpaceDE w:val="0"/>
              <w:autoSpaceDN w:val="0"/>
              <w:adjustRightInd w:val="0"/>
              <w:jc w:val="both"/>
              <w:rPr>
                <w:rFonts w:cstheme="minorHAnsi"/>
                <w:b/>
                <w:bCs/>
                <w:sz w:val="20"/>
                <w:szCs w:val="20"/>
              </w:rPr>
            </w:pPr>
          </w:p>
        </w:tc>
        <w:tc>
          <w:tcPr>
            <w:tcW w:w="2072" w:type="dxa"/>
            <w:tcMar/>
            <w:vAlign w:val="center"/>
          </w:tcPr>
          <w:p w:rsidRPr="00324377" w:rsidR="00324377" w:rsidP="008764CE" w:rsidRDefault="00324377" w14:paraId="7B81204A" w14:textId="77777777">
            <w:pPr>
              <w:autoSpaceDE w:val="0"/>
              <w:autoSpaceDN w:val="0"/>
              <w:adjustRightInd w:val="0"/>
              <w:jc w:val="both"/>
              <w:rPr>
                <w:rFonts w:cstheme="minorHAnsi"/>
                <w:b/>
                <w:bCs/>
                <w:sz w:val="20"/>
                <w:szCs w:val="20"/>
              </w:rPr>
            </w:pPr>
          </w:p>
        </w:tc>
      </w:tr>
      <w:tr w:rsidRPr="00324377" w:rsidR="00324377" w:rsidTr="711D64A3" w14:paraId="4ABE8B60" w14:textId="77777777">
        <w:trPr>
          <w:trHeight w:val="759"/>
        </w:trPr>
        <w:tc>
          <w:tcPr>
            <w:tcW w:w="0" w:type="auto"/>
            <w:tcMar/>
            <w:vAlign w:val="center"/>
          </w:tcPr>
          <w:p w:rsidRPr="005134E4" w:rsidR="00324377" w:rsidP="008764CE" w:rsidRDefault="00272C51" w14:paraId="2115EFAD" w14:textId="1CB19C8A">
            <w:pPr>
              <w:autoSpaceDE w:val="0"/>
              <w:autoSpaceDN w:val="0"/>
              <w:adjustRightInd w:val="0"/>
              <w:jc w:val="both"/>
              <w:rPr>
                <w:rFonts w:cstheme="minorHAnsi"/>
                <w:color w:val="000000" w:themeColor="text1"/>
              </w:rPr>
            </w:pPr>
            <w:r w:rsidRPr="005134E4">
              <w:rPr>
                <w:rFonts w:cstheme="minorHAnsi"/>
                <w:color w:val="000000" w:themeColor="text1"/>
              </w:rPr>
              <w:t xml:space="preserve"> SHE Transmission PLC</w:t>
            </w:r>
          </w:p>
        </w:tc>
        <w:tc>
          <w:tcPr>
            <w:tcW w:w="0" w:type="auto"/>
            <w:tcMar/>
            <w:vAlign w:val="center"/>
          </w:tcPr>
          <w:p w:rsidRPr="00324377" w:rsidR="00324377" w:rsidP="008764CE" w:rsidRDefault="00324377" w14:paraId="619887B4" w14:textId="77777777">
            <w:pPr>
              <w:autoSpaceDE w:val="0"/>
              <w:autoSpaceDN w:val="0"/>
              <w:adjustRightInd w:val="0"/>
              <w:jc w:val="both"/>
              <w:rPr>
                <w:rFonts w:cstheme="minorHAnsi"/>
                <w:b/>
                <w:bCs/>
                <w:sz w:val="20"/>
                <w:szCs w:val="20"/>
              </w:rPr>
            </w:pPr>
          </w:p>
        </w:tc>
        <w:tc>
          <w:tcPr>
            <w:tcW w:w="1970" w:type="dxa"/>
            <w:tcMar/>
            <w:vAlign w:val="center"/>
          </w:tcPr>
          <w:p w:rsidRPr="00324377" w:rsidR="00324377" w:rsidP="008764CE" w:rsidRDefault="00324377" w14:paraId="339AE5A6" w14:textId="77777777">
            <w:pPr>
              <w:autoSpaceDE w:val="0"/>
              <w:autoSpaceDN w:val="0"/>
              <w:adjustRightInd w:val="0"/>
              <w:jc w:val="both"/>
              <w:rPr>
                <w:rFonts w:cstheme="minorHAnsi"/>
                <w:b/>
                <w:bCs/>
                <w:sz w:val="20"/>
                <w:szCs w:val="20"/>
              </w:rPr>
            </w:pPr>
          </w:p>
        </w:tc>
        <w:tc>
          <w:tcPr>
            <w:tcW w:w="2072" w:type="dxa"/>
            <w:tcMar/>
            <w:vAlign w:val="center"/>
          </w:tcPr>
          <w:p w:rsidRPr="00324377" w:rsidR="00324377" w:rsidP="008764CE" w:rsidRDefault="00324377" w14:paraId="5868E24D" w14:textId="77777777">
            <w:pPr>
              <w:autoSpaceDE w:val="0"/>
              <w:autoSpaceDN w:val="0"/>
              <w:adjustRightInd w:val="0"/>
              <w:jc w:val="both"/>
              <w:rPr>
                <w:rFonts w:cstheme="minorHAnsi"/>
                <w:b/>
                <w:bCs/>
                <w:sz w:val="20"/>
                <w:szCs w:val="20"/>
              </w:rPr>
            </w:pPr>
          </w:p>
        </w:tc>
      </w:tr>
      <w:tr w:rsidRPr="00324377" w:rsidR="00324377" w:rsidTr="711D64A3" w14:paraId="61622D83" w14:textId="77777777">
        <w:trPr>
          <w:trHeight w:val="759"/>
        </w:trPr>
        <w:tc>
          <w:tcPr>
            <w:tcW w:w="0" w:type="auto"/>
            <w:tcMar/>
            <w:vAlign w:val="center"/>
          </w:tcPr>
          <w:p w:rsidRPr="00324377" w:rsidR="00324377" w:rsidP="008764CE" w:rsidRDefault="00324377" w14:paraId="0AF5AED4" w14:textId="77777777">
            <w:pPr>
              <w:autoSpaceDE w:val="0"/>
              <w:autoSpaceDN w:val="0"/>
              <w:adjustRightInd w:val="0"/>
              <w:jc w:val="both"/>
              <w:rPr>
                <w:rFonts w:cstheme="minorHAnsi"/>
              </w:rPr>
            </w:pPr>
            <w:r w:rsidRPr="00324377">
              <w:rPr>
                <w:rFonts w:cstheme="minorHAnsi"/>
              </w:rPr>
              <w:t>Offshore Transmission</w:t>
            </w:r>
          </w:p>
          <w:p w:rsidRPr="00324377" w:rsidR="00324377" w:rsidP="008764CE" w:rsidRDefault="00324377" w14:paraId="0E40C366" w14:textId="77777777">
            <w:pPr>
              <w:autoSpaceDE w:val="0"/>
              <w:autoSpaceDN w:val="0"/>
              <w:adjustRightInd w:val="0"/>
              <w:jc w:val="both"/>
              <w:rPr>
                <w:rFonts w:cstheme="minorHAnsi"/>
              </w:rPr>
            </w:pPr>
            <w:r w:rsidRPr="00324377">
              <w:rPr>
                <w:rFonts w:cstheme="minorHAnsi"/>
              </w:rPr>
              <w:t>Owners</w:t>
            </w:r>
          </w:p>
        </w:tc>
        <w:tc>
          <w:tcPr>
            <w:tcW w:w="0" w:type="auto"/>
            <w:tcMar/>
            <w:vAlign w:val="center"/>
          </w:tcPr>
          <w:p w:rsidRPr="00324377" w:rsidR="00324377" w:rsidP="008764CE" w:rsidRDefault="00324377" w14:paraId="6594E55D" w14:textId="77777777">
            <w:pPr>
              <w:autoSpaceDE w:val="0"/>
              <w:autoSpaceDN w:val="0"/>
              <w:adjustRightInd w:val="0"/>
              <w:jc w:val="both"/>
              <w:rPr>
                <w:rFonts w:cstheme="minorHAnsi"/>
                <w:b/>
                <w:bCs/>
                <w:sz w:val="20"/>
                <w:szCs w:val="20"/>
              </w:rPr>
            </w:pPr>
          </w:p>
        </w:tc>
        <w:tc>
          <w:tcPr>
            <w:tcW w:w="1970" w:type="dxa"/>
            <w:tcMar/>
            <w:vAlign w:val="center"/>
          </w:tcPr>
          <w:p w:rsidRPr="00324377" w:rsidR="00324377" w:rsidP="008764CE" w:rsidRDefault="00324377" w14:paraId="1C2FFB4D" w14:textId="77777777">
            <w:pPr>
              <w:autoSpaceDE w:val="0"/>
              <w:autoSpaceDN w:val="0"/>
              <w:adjustRightInd w:val="0"/>
              <w:jc w:val="both"/>
              <w:rPr>
                <w:rFonts w:cstheme="minorHAnsi"/>
                <w:b/>
                <w:bCs/>
                <w:sz w:val="20"/>
                <w:szCs w:val="20"/>
              </w:rPr>
            </w:pPr>
          </w:p>
        </w:tc>
        <w:tc>
          <w:tcPr>
            <w:tcW w:w="2072" w:type="dxa"/>
            <w:tcMar/>
            <w:vAlign w:val="center"/>
          </w:tcPr>
          <w:p w:rsidRPr="00324377" w:rsidR="00324377" w:rsidP="008764CE" w:rsidRDefault="00324377" w14:paraId="77C87CA1" w14:textId="77777777">
            <w:pPr>
              <w:autoSpaceDE w:val="0"/>
              <w:autoSpaceDN w:val="0"/>
              <w:adjustRightInd w:val="0"/>
              <w:jc w:val="both"/>
              <w:rPr>
                <w:rFonts w:cstheme="minorHAnsi"/>
                <w:b/>
                <w:bCs/>
                <w:sz w:val="20"/>
                <w:szCs w:val="20"/>
              </w:rPr>
            </w:pPr>
          </w:p>
        </w:tc>
      </w:tr>
      <w:tr w:rsidRPr="00324377" w:rsidR="00554EDD" w:rsidTr="711D64A3" w14:paraId="2F866452" w14:textId="77777777">
        <w:trPr>
          <w:trHeight w:val="555"/>
        </w:trPr>
        <w:tc>
          <w:tcPr>
            <w:tcW w:w="0" w:type="auto"/>
            <w:tcMar/>
            <w:vAlign w:val="center"/>
            <w:tcPrChange w:author="Steve Baker [NESO]" w:date="2025-10-15T17:04:08.632Z" w:id="1469179476">
              <w:tcPr>
                <w:tcMar/>
                <w:vAlign w:val="center"/>
              </w:tcPr>
            </w:tcPrChange>
          </w:tcPr>
          <w:p w:rsidRPr="003367C8" w:rsidR="00554EDD" w:rsidP="00555CD2" w:rsidRDefault="00555CD2" w14:paraId="2DEB5E3E" w14:textId="148E71AC">
            <w:pPr>
              <w:autoSpaceDE w:val="0"/>
              <w:autoSpaceDN w:val="0"/>
              <w:adjustRightInd w:val="0"/>
              <w:rPr>
                <w:rFonts w:cstheme="minorHAnsi"/>
              </w:rPr>
            </w:pPr>
            <w:ins w:author="Steve Baker [NESO]" w:date="2025-10-15T17:59:00Z" w16du:dateUtc="2025-10-15T16:59:00Z" w:id="0">
              <w:r w:rsidRPr="003367C8">
                <w:rPr>
                  <w:rStyle w:val="normaltextrun"/>
                  <w:rFonts w:cstheme="minorHAnsi"/>
                  <w:color w:val="D13438"/>
                  <w:u w:val="single"/>
                  <w:shd w:val="clear" w:color="auto" w:fill="FFFFFF"/>
                </w:rPr>
                <w:t>Competitively Appointed Transmission Owners</w:t>
              </w:r>
              <w:r w:rsidRPr="003367C8">
                <w:rPr>
                  <w:rStyle w:val="eop"/>
                  <w:rFonts w:cstheme="minorHAnsi"/>
                  <w:color w:val="000000"/>
                  <w:shd w:val="clear" w:color="auto" w:fill="FFFFFF"/>
                </w:rPr>
                <w:t> </w:t>
              </w:r>
            </w:ins>
          </w:p>
        </w:tc>
        <w:tc>
          <w:tcPr>
            <w:tcW w:w="0" w:type="auto"/>
            <w:tcMar/>
            <w:vAlign w:val="center"/>
            <w:tcPrChange w:author="Steve Baker [NESO]" w:date="2025-10-15T17:04:08.633Z" w:id="1167093084">
              <w:tcPr>
                <w:tcMar/>
                <w:vAlign w:val="center"/>
              </w:tcPr>
            </w:tcPrChange>
          </w:tcPr>
          <w:p w:rsidRPr="00324377" w:rsidR="00554EDD" w:rsidP="008764CE" w:rsidRDefault="00554EDD" w14:paraId="398B377B" w14:textId="77777777">
            <w:pPr>
              <w:autoSpaceDE w:val="0"/>
              <w:autoSpaceDN w:val="0"/>
              <w:adjustRightInd w:val="0"/>
              <w:jc w:val="both"/>
              <w:rPr>
                <w:rFonts w:cstheme="minorHAnsi"/>
                <w:b/>
                <w:bCs/>
                <w:sz w:val="20"/>
                <w:szCs w:val="20"/>
              </w:rPr>
            </w:pPr>
          </w:p>
        </w:tc>
        <w:tc>
          <w:tcPr>
            <w:tcW w:w="1970" w:type="dxa"/>
            <w:tcMar/>
            <w:vAlign w:val="center"/>
            <w:tcPrChange w:author="Steve Baker [NESO]" w:date="2025-10-15T17:04:08.633Z" w:id="1767324247">
              <w:tcPr>
                <w:tcMar/>
                <w:vAlign w:val="center"/>
              </w:tcPr>
            </w:tcPrChange>
          </w:tcPr>
          <w:p w:rsidRPr="00324377" w:rsidR="00554EDD" w:rsidP="008764CE" w:rsidRDefault="00554EDD" w14:paraId="2CDC440C" w14:textId="77777777">
            <w:pPr>
              <w:autoSpaceDE w:val="0"/>
              <w:autoSpaceDN w:val="0"/>
              <w:adjustRightInd w:val="0"/>
              <w:jc w:val="both"/>
              <w:rPr>
                <w:rFonts w:cstheme="minorHAnsi"/>
                <w:b/>
                <w:bCs/>
                <w:sz w:val="20"/>
                <w:szCs w:val="20"/>
              </w:rPr>
            </w:pPr>
          </w:p>
        </w:tc>
        <w:tc>
          <w:tcPr>
            <w:tcW w:w="2072" w:type="dxa"/>
            <w:tcMar/>
            <w:vAlign w:val="center"/>
            <w:tcPrChange w:author="Steve Baker [NESO]" w:date="2025-10-15T17:04:08.633Z" w:id="1869327990">
              <w:tcPr>
                <w:tcMar/>
                <w:vAlign w:val="center"/>
              </w:tcPr>
            </w:tcPrChange>
          </w:tcPr>
          <w:p w:rsidRPr="00324377" w:rsidR="00554EDD" w:rsidP="008764CE" w:rsidRDefault="00554EDD" w14:paraId="192B5C73" w14:textId="77777777">
            <w:pPr>
              <w:autoSpaceDE w:val="0"/>
              <w:autoSpaceDN w:val="0"/>
              <w:adjustRightInd w:val="0"/>
              <w:jc w:val="both"/>
              <w:rPr>
                <w:rFonts w:cstheme="minorHAnsi"/>
                <w:b/>
                <w:bCs/>
                <w:sz w:val="20"/>
                <w:szCs w:val="20"/>
              </w:rPr>
            </w:pPr>
          </w:p>
        </w:tc>
      </w:tr>
    </w:tbl>
    <w:p w:rsidRPr="00324377" w:rsidR="00324377" w:rsidP="008764CE" w:rsidRDefault="00324377" w14:paraId="0E78F2B4" w14:textId="77777777">
      <w:pPr>
        <w:autoSpaceDE w:val="0"/>
        <w:autoSpaceDN w:val="0"/>
        <w:adjustRightInd w:val="0"/>
        <w:spacing w:after="0" w:line="240" w:lineRule="auto"/>
        <w:jc w:val="both"/>
        <w:rPr>
          <w:rFonts w:cstheme="minorHAnsi"/>
          <w:b/>
          <w:bCs/>
          <w:sz w:val="20"/>
          <w:szCs w:val="20"/>
        </w:rPr>
      </w:pPr>
    </w:p>
    <w:p w:rsidRPr="00324377" w:rsidR="00324377" w:rsidP="008764CE" w:rsidRDefault="00324377" w14:paraId="51039D62" w14:textId="77777777">
      <w:pPr>
        <w:autoSpaceDE w:val="0"/>
        <w:autoSpaceDN w:val="0"/>
        <w:adjustRightInd w:val="0"/>
        <w:spacing w:after="0" w:line="240" w:lineRule="auto"/>
        <w:jc w:val="both"/>
        <w:rPr>
          <w:rFonts w:cstheme="minorHAnsi"/>
        </w:rPr>
      </w:pPr>
    </w:p>
    <w:p w:rsidR="00324377" w:rsidP="008764CE" w:rsidRDefault="00324377" w14:paraId="12B9A912" w14:textId="77777777">
      <w:pPr>
        <w:autoSpaceDE w:val="0"/>
        <w:autoSpaceDN w:val="0"/>
        <w:adjustRightInd w:val="0"/>
        <w:spacing w:after="0" w:line="240" w:lineRule="auto"/>
        <w:jc w:val="both"/>
        <w:rPr>
          <w:rFonts w:cstheme="minorHAnsi"/>
          <w:b/>
          <w:bCs/>
          <w:i/>
          <w:iCs/>
          <w:sz w:val="24"/>
          <w:szCs w:val="24"/>
        </w:rPr>
      </w:pPr>
      <w:r w:rsidRPr="00324377">
        <w:rPr>
          <w:rFonts w:cstheme="minorHAnsi"/>
          <w:b/>
          <w:bCs/>
          <w:i/>
          <w:iCs/>
          <w:sz w:val="24"/>
          <w:szCs w:val="24"/>
        </w:rPr>
        <w:t>STC Procedure Change Control History</w:t>
      </w:r>
    </w:p>
    <w:p w:rsidR="00324377" w:rsidP="008764CE" w:rsidRDefault="00324377" w14:paraId="7797E3AA" w14:textId="77777777">
      <w:pPr>
        <w:autoSpaceDE w:val="0"/>
        <w:autoSpaceDN w:val="0"/>
        <w:adjustRightInd w:val="0"/>
        <w:spacing w:after="0" w:line="240" w:lineRule="auto"/>
        <w:jc w:val="both"/>
        <w:rPr>
          <w:rFonts w:cstheme="minorHAnsi"/>
          <w:b/>
          <w:bCs/>
          <w:i/>
          <w:iCs/>
          <w:sz w:val="24"/>
          <w:szCs w:val="24"/>
        </w:rPr>
      </w:pPr>
    </w:p>
    <w:tbl>
      <w:tblPr>
        <w:tblStyle w:val="TableGrid"/>
        <w:tblW w:w="0" w:type="auto"/>
        <w:tblLook w:val="04A0" w:firstRow="1" w:lastRow="0" w:firstColumn="1" w:lastColumn="0" w:noHBand="0" w:noVBand="1"/>
      </w:tblPr>
      <w:tblGrid>
        <w:gridCol w:w="1384"/>
        <w:gridCol w:w="1276"/>
        <w:gridCol w:w="5103"/>
      </w:tblGrid>
      <w:tr w:rsidR="00324377" w:rsidTr="00E05711" w14:paraId="0B6ADB42" w14:textId="77777777">
        <w:tc>
          <w:tcPr>
            <w:tcW w:w="1384" w:type="dxa"/>
          </w:tcPr>
          <w:p w:rsidRPr="00324377" w:rsidR="00324377" w:rsidP="008764CE" w:rsidRDefault="00324377" w14:paraId="1905DF94" w14:textId="77777777">
            <w:pPr>
              <w:autoSpaceDE w:val="0"/>
              <w:autoSpaceDN w:val="0"/>
              <w:adjustRightInd w:val="0"/>
              <w:jc w:val="both"/>
              <w:rPr>
                <w:rFonts w:cstheme="minorHAnsi"/>
                <w:bCs/>
                <w:iCs/>
                <w:sz w:val="24"/>
                <w:szCs w:val="24"/>
              </w:rPr>
            </w:pPr>
            <w:r w:rsidRPr="00324377">
              <w:rPr>
                <w:rFonts w:cstheme="minorHAnsi"/>
                <w:sz w:val="20"/>
                <w:szCs w:val="20"/>
              </w:rPr>
              <w:t>Issue 001</w:t>
            </w:r>
          </w:p>
        </w:tc>
        <w:tc>
          <w:tcPr>
            <w:tcW w:w="1276" w:type="dxa"/>
          </w:tcPr>
          <w:p w:rsidR="00324377" w:rsidP="008764CE" w:rsidRDefault="00324377" w14:paraId="115EFD1F" w14:textId="77777777">
            <w:pPr>
              <w:autoSpaceDE w:val="0"/>
              <w:autoSpaceDN w:val="0"/>
              <w:adjustRightInd w:val="0"/>
              <w:jc w:val="both"/>
              <w:rPr>
                <w:rFonts w:cstheme="minorHAnsi"/>
                <w:b/>
                <w:bCs/>
                <w:i/>
                <w:iCs/>
                <w:sz w:val="24"/>
                <w:szCs w:val="24"/>
              </w:rPr>
            </w:pPr>
            <w:r w:rsidRPr="00324377">
              <w:rPr>
                <w:rFonts w:cstheme="minorHAnsi"/>
                <w:sz w:val="20"/>
                <w:szCs w:val="20"/>
              </w:rPr>
              <w:t>29/03/2005</w:t>
            </w:r>
          </w:p>
        </w:tc>
        <w:tc>
          <w:tcPr>
            <w:tcW w:w="5103" w:type="dxa"/>
          </w:tcPr>
          <w:p w:rsidR="00324377" w:rsidP="008764CE" w:rsidRDefault="00324377" w14:paraId="04214543" w14:textId="77777777">
            <w:pPr>
              <w:autoSpaceDE w:val="0"/>
              <w:autoSpaceDN w:val="0"/>
              <w:adjustRightInd w:val="0"/>
              <w:jc w:val="both"/>
              <w:rPr>
                <w:rFonts w:cstheme="minorHAnsi"/>
                <w:b/>
                <w:bCs/>
                <w:i/>
                <w:iCs/>
                <w:sz w:val="24"/>
                <w:szCs w:val="24"/>
              </w:rPr>
            </w:pPr>
            <w:r w:rsidRPr="00324377">
              <w:rPr>
                <w:rFonts w:cstheme="minorHAnsi"/>
                <w:sz w:val="20"/>
                <w:szCs w:val="20"/>
              </w:rPr>
              <w:t>BETTA Go-Live Version</w:t>
            </w:r>
          </w:p>
        </w:tc>
      </w:tr>
      <w:tr w:rsidR="00324377" w:rsidTr="00E05711" w14:paraId="12A8E595" w14:textId="77777777">
        <w:tc>
          <w:tcPr>
            <w:tcW w:w="1384" w:type="dxa"/>
          </w:tcPr>
          <w:p w:rsidR="00324377" w:rsidP="008764CE" w:rsidRDefault="00324377" w14:paraId="1D6A2422" w14:textId="77777777">
            <w:pPr>
              <w:autoSpaceDE w:val="0"/>
              <w:autoSpaceDN w:val="0"/>
              <w:adjustRightInd w:val="0"/>
              <w:jc w:val="both"/>
              <w:rPr>
                <w:rFonts w:cstheme="minorHAnsi"/>
                <w:b/>
                <w:bCs/>
                <w:i/>
                <w:iCs/>
                <w:sz w:val="24"/>
                <w:szCs w:val="24"/>
              </w:rPr>
            </w:pPr>
            <w:r w:rsidRPr="00324377">
              <w:rPr>
                <w:rFonts w:cstheme="minorHAnsi"/>
                <w:sz w:val="20"/>
                <w:szCs w:val="20"/>
              </w:rPr>
              <w:t>Issue 002</w:t>
            </w:r>
          </w:p>
        </w:tc>
        <w:tc>
          <w:tcPr>
            <w:tcW w:w="1276" w:type="dxa"/>
          </w:tcPr>
          <w:p w:rsidR="00324377" w:rsidP="008764CE" w:rsidRDefault="00324377" w14:paraId="0BF8E5D3" w14:textId="77777777">
            <w:pPr>
              <w:autoSpaceDE w:val="0"/>
              <w:autoSpaceDN w:val="0"/>
              <w:adjustRightInd w:val="0"/>
              <w:jc w:val="both"/>
              <w:rPr>
                <w:rFonts w:cstheme="minorHAnsi"/>
                <w:b/>
                <w:bCs/>
                <w:i/>
                <w:iCs/>
                <w:sz w:val="24"/>
                <w:szCs w:val="24"/>
              </w:rPr>
            </w:pPr>
            <w:r w:rsidRPr="00324377">
              <w:rPr>
                <w:rFonts w:cstheme="minorHAnsi"/>
                <w:sz w:val="20"/>
                <w:szCs w:val="20"/>
              </w:rPr>
              <w:t>26/05/2005</w:t>
            </w:r>
          </w:p>
        </w:tc>
        <w:tc>
          <w:tcPr>
            <w:tcW w:w="5103" w:type="dxa"/>
          </w:tcPr>
          <w:p w:rsidR="00324377" w:rsidP="008764CE" w:rsidRDefault="00324377" w14:paraId="66958F57" w14:textId="77777777">
            <w:pPr>
              <w:autoSpaceDE w:val="0"/>
              <w:autoSpaceDN w:val="0"/>
              <w:adjustRightInd w:val="0"/>
              <w:jc w:val="both"/>
              <w:rPr>
                <w:rFonts w:cstheme="minorHAnsi"/>
                <w:b/>
                <w:bCs/>
                <w:i/>
                <w:iCs/>
                <w:sz w:val="24"/>
                <w:szCs w:val="24"/>
              </w:rPr>
            </w:pPr>
            <w:r w:rsidRPr="00324377">
              <w:rPr>
                <w:rFonts w:cstheme="minorHAnsi"/>
                <w:sz w:val="20"/>
                <w:szCs w:val="20"/>
              </w:rPr>
              <w:t>Issue 002 incorporating PA006</w:t>
            </w:r>
          </w:p>
        </w:tc>
      </w:tr>
      <w:tr w:rsidR="00324377" w:rsidTr="00E05711" w14:paraId="3CA0102D" w14:textId="77777777">
        <w:tc>
          <w:tcPr>
            <w:tcW w:w="1384" w:type="dxa"/>
          </w:tcPr>
          <w:p w:rsidR="00324377" w:rsidP="008764CE" w:rsidRDefault="00324377" w14:paraId="747C4AF6" w14:textId="77777777">
            <w:pPr>
              <w:autoSpaceDE w:val="0"/>
              <w:autoSpaceDN w:val="0"/>
              <w:adjustRightInd w:val="0"/>
              <w:jc w:val="both"/>
              <w:rPr>
                <w:rFonts w:cstheme="minorHAnsi"/>
                <w:b/>
                <w:bCs/>
                <w:i/>
                <w:iCs/>
                <w:sz w:val="24"/>
                <w:szCs w:val="24"/>
              </w:rPr>
            </w:pPr>
            <w:r w:rsidRPr="00324377">
              <w:rPr>
                <w:rFonts w:cstheme="minorHAnsi"/>
                <w:sz w:val="20"/>
                <w:szCs w:val="20"/>
              </w:rPr>
              <w:t>Issue 003</w:t>
            </w:r>
          </w:p>
        </w:tc>
        <w:tc>
          <w:tcPr>
            <w:tcW w:w="1276" w:type="dxa"/>
          </w:tcPr>
          <w:p w:rsidR="00324377" w:rsidP="008764CE" w:rsidRDefault="00324377" w14:paraId="5F54A44B" w14:textId="77777777">
            <w:pPr>
              <w:autoSpaceDE w:val="0"/>
              <w:autoSpaceDN w:val="0"/>
              <w:adjustRightInd w:val="0"/>
              <w:jc w:val="both"/>
              <w:rPr>
                <w:rFonts w:cstheme="minorHAnsi"/>
                <w:b/>
                <w:bCs/>
                <w:i/>
                <w:iCs/>
                <w:sz w:val="24"/>
                <w:szCs w:val="24"/>
              </w:rPr>
            </w:pPr>
            <w:r w:rsidRPr="00324377">
              <w:rPr>
                <w:rFonts w:cstheme="minorHAnsi"/>
                <w:sz w:val="20"/>
                <w:szCs w:val="20"/>
              </w:rPr>
              <w:t>26/10/2005</w:t>
            </w:r>
          </w:p>
        </w:tc>
        <w:tc>
          <w:tcPr>
            <w:tcW w:w="5103" w:type="dxa"/>
          </w:tcPr>
          <w:p w:rsidR="00324377" w:rsidP="008764CE" w:rsidRDefault="00324377" w14:paraId="4D2FC4DC" w14:textId="77777777">
            <w:pPr>
              <w:autoSpaceDE w:val="0"/>
              <w:autoSpaceDN w:val="0"/>
              <w:adjustRightInd w:val="0"/>
              <w:jc w:val="both"/>
              <w:rPr>
                <w:rFonts w:cstheme="minorHAnsi"/>
                <w:b/>
                <w:bCs/>
                <w:i/>
                <w:iCs/>
                <w:sz w:val="24"/>
                <w:szCs w:val="24"/>
              </w:rPr>
            </w:pPr>
            <w:r w:rsidRPr="00324377">
              <w:rPr>
                <w:rFonts w:cstheme="minorHAnsi"/>
                <w:sz w:val="20"/>
                <w:szCs w:val="20"/>
              </w:rPr>
              <w:t>Issue 003 incorporating PA034 and PA037</w:t>
            </w:r>
          </w:p>
        </w:tc>
      </w:tr>
      <w:tr w:rsidR="00324377" w:rsidTr="00E05711" w14:paraId="7C7F682F" w14:textId="77777777">
        <w:tc>
          <w:tcPr>
            <w:tcW w:w="1384" w:type="dxa"/>
          </w:tcPr>
          <w:p w:rsidR="00324377" w:rsidP="008764CE" w:rsidRDefault="00324377" w14:paraId="63996989" w14:textId="77777777">
            <w:pPr>
              <w:autoSpaceDE w:val="0"/>
              <w:autoSpaceDN w:val="0"/>
              <w:adjustRightInd w:val="0"/>
              <w:jc w:val="both"/>
              <w:rPr>
                <w:rFonts w:cstheme="minorHAnsi"/>
                <w:b/>
                <w:bCs/>
                <w:i/>
                <w:iCs/>
                <w:sz w:val="24"/>
                <w:szCs w:val="24"/>
              </w:rPr>
            </w:pPr>
            <w:r w:rsidRPr="00324377">
              <w:rPr>
                <w:rFonts w:cstheme="minorHAnsi"/>
                <w:sz w:val="20"/>
                <w:szCs w:val="20"/>
              </w:rPr>
              <w:t>Issue 004</w:t>
            </w:r>
          </w:p>
        </w:tc>
        <w:tc>
          <w:tcPr>
            <w:tcW w:w="1276" w:type="dxa"/>
          </w:tcPr>
          <w:p w:rsidR="00324377" w:rsidP="008764CE" w:rsidRDefault="00324377" w14:paraId="0F7288C9" w14:textId="77777777">
            <w:pPr>
              <w:autoSpaceDE w:val="0"/>
              <w:autoSpaceDN w:val="0"/>
              <w:adjustRightInd w:val="0"/>
              <w:jc w:val="both"/>
              <w:rPr>
                <w:rFonts w:cstheme="minorHAnsi"/>
                <w:b/>
                <w:bCs/>
                <w:i/>
                <w:iCs/>
                <w:sz w:val="24"/>
                <w:szCs w:val="24"/>
              </w:rPr>
            </w:pPr>
            <w:r w:rsidRPr="00324377">
              <w:rPr>
                <w:rFonts w:cstheme="minorHAnsi"/>
                <w:sz w:val="20"/>
                <w:szCs w:val="20"/>
              </w:rPr>
              <w:t>28/07/2009</w:t>
            </w:r>
          </w:p>
        </w:tc>
        <w:tc>
          <w:tcPr>
            <w:tcW w:w="5103" w:type="dxa"/>
          </w:tcPr>
          <w:p w:rsidR="00324377" w:rsidP="008764CE" w:rsidRDefault="00E05711" w14:paraId="37F63C98" w14:textId="77777777">
            <w:pPr>
              <w:autoSpaceDE w:val="0"/>
              <w:autoSpaceDN w:val="0"/>
              <w:adjustRightInd w:val="0"/>
              <w:jc w:val="both"/>
              <w:rPr>
                <w:rFonts w:cstheme="minorHAnsi"/>
                <w:b/>
                <w:bCs/>
                <w:i/>
                <w:iCs/>
                <w:sz w:val="24"/>
                <w:szCs w:val="24"/>
              </w:rPr>
            </w:pPr>
            <w:r w:rsidRPr="00324377">
              <w:rPr>
                <w:rFonts w:cstheme="minorHAnsi"/>
                <w:sz w:val="20"/>
                <w:szCs w:val="20"/>
              </w:rPr>
              <w:t>Issue 004 incorporating changes for Offshore Transmission</w:t>
            </w:r>
          </w:p>
        </w:tc>
      </w:tr>
      <w:tr w:rsidR="00A128F1" w:rsidTr="00E05711" w14:paraId="5A0D1BD9" w14:textId="77777777">
        <w:tc>
          <w:tcPr>
            <w:tcW w:w="1384" w:type="dxa"/>
          </w:tcPr>
          <w:p w:rsidRPr="00324377" w:rsidR="00A128F1" w:rsidP="008764CE" w:rsidRDefault="00A128F1" w14:paraId="3ECCD287" w14:textId="77777777">
            <w:pPr>
              <w:autoSpaceDE w:val="0"/>
              <w:autoSpaceDN w:val="0"/>
              <w:adjustRightInd w:val="0"/>
              <w:jc w:val="both"/>
              <w:rPr>
                <w:rFonts w:cstheme="minorHAnsi"/>
                <w:sz w:val="20"/>
                <w:szCs w:val="20"/>
              </w:rPr>
            </w:pPr>
            <w:r>
              <w:rPr>
                <w:rFonts w:cstheme="minorHAnsi"/>
                <w:sz w:val="20"/>
                <w:szCs w:val="20"/>
              </w:rPr>
              <w:t>Issue 005</w:t>
            </w:r>
          </w:p>
        </w:tc>
        <w:tc>
          <w:tcPr>
            <w:tcW w:w="1276" w:type="dxa"/>
          </w:tcPr>
          <w:p w:rsidRPr="00324377" w:rsidR="00A128F1" w:rsidP="002C6CED" w:rsidRDefault="002C6CED" w14:paraId="52B55DD5" w14:textId="0FFF29EB">
            <w:pPr>
              <w:autoSpaceDE w:val="0"/>
              <w:autoSpaceDN w:val="0"/>
              <w:adjustRightInd w:val="0"/>
              <w:jc w:val="both"/>
              <w:rPr>
                <w:rFonts w:cstheme="minorHAnsi"/>
                <w:sz w:val="20"/>
                <w:szCs w:val="20"/>
              </w:rPr>
            </w:pPr>
            <w:r>
              <w:rPr>
                <w:rFonts w:cstheme="minorHAnsi"/>
                <w:sz w:val="20"/>
                <w:szCs w:val="20"/>
              </w:rPr>
              <w:t>2</w:t>
            </w:r>
            <w:r w:rsidR="00E862F0">
              <w:rPr>
                <w:rFonts w:cstheme="minorHAnsi"/>
                <w:sz w:val="20"/>
                <w:szCs w:val="20"/>
              </w:rPr>
              <w:t>0</w:t>
            </w:r>
            <w:r w:rsidR="00B86263">
              <w:rPr>
                <w:rFonts w:cstheme="minorHAnsi"/>
                <w:sz w:val="20"/>
                <w:szCs w:val="20"/>
              </w:rPr>
              <w:t>/</w:t>
            </w:r>
            <w:r>
              <w:rPr>
                <w:rFonts w:cstheme="minorHAnsi"/>
                <w:sz w:val="20"/>
                <w:szCs w:val="20"/>
              </w:rPr>
              <w:t>0</w:t>
            </w:r>
            <w:r w:rsidR="00E862F0">
              <w:rPr>
                <w:rFonts w:cstheme="minorHAnsi"/>
                <w:sz w:val="20"/>
                <w:szCs w:val="20"/>
              </w:rPr>
              <w:t>3</w:t>
            </w:r>
            <w:r w:rsidR="001654A4">
              <w:rPr>
                <w:rFonts w:cstheme="minorHAnsi"/>
                <w:sz w:val="20"/>
                <w:szCs w:val="20"/>
              </w:rPr>
              <w:t>/201</w:t>
            </w:r>
            <w:r>
              <w:rPr>
                <w:rFonts w:cstheme="minorHAnsi"/>
                <w:sz w:val="20"/>
                <w:szCs w:val="20"/>
              </w:rPr>
              <w:t>8</w:t>
            </w:r>
          </w:p>
        </w:tc>
        <w:tc>
          <w:tcPr>
            <w:tcW w:w="5103" w:type="dxa"/>
          </w:tcPr>
          <w:p w:rsidRPr="00324377" w:rsidR="00A128F1" w:rsidP="001654A4" w:rsidRDefault="00A128F1" w14:paraId="12DD9796" w14:textId="2197D711">
            <w:pPr>
              <w:autoSpaceDE w:val="0"/>
              <w:autoSpaceDN w:val="0"/>
              <w:adjustRightInd w:val="0"/>
              <w:jc w:val="both"/>
              <w:rPr>
                <w:rFonts w:cstheme="minorHAnsi"/>
                <w:sz w:val="20"/>
                <w:szCs w:val="20"/>
              </w:rPr>
            </w:pPr>
            <w:r>
              <w:rPr>
                <w:rFonts w:cstheme="minorHAnsi"/>
                <w:sz w:val="20"/>
                <w:szCs w:val="20"/>
              </w:rPr>
              <w:t xml:space="preserve">Issue 005 </w:t>
            </w:r>
            <w:r w:rsidR="002819BF">
              <w:rPr>
                <w:rFonts w:cstheme="minorHAnsi"/>
                <w:sz w:val="20"/>
                <w:szCs w:val="20"/>
              </w:rPr>
              <w:t xml:space="preserve">Full </w:t>
            </w:r>
            <w:r w:rsidR="006B6D83">
              <w:rPr>
                <w:rFonts w:cstheme="minorHAnsi"/>
                <w:sz w:val="20"/>
                <w:szCs w:val="20"/>
              </w:rPr>
              <w:t xml:space="preserve">document </w:t>
            </w:r>
            <w:r w:rsidR="002819BF">
              <w:rPr>
                <w:rFonts w:cstheme="minorHAnsi"/>
                <w:sz w:val="20"/>
                <w:szCs w:val="20"/>
              </w:rPr>
              <w:t xml:space="preserve">review, </w:t>
            </w:r>
            <w:r w:rsidR="006B6D83">
              <w:rPr>
                <w:rFonts w:cstheme="minorHAnsi"/>
                <w:sz w:val="20"/>
                <w:szCs w:val="20"/>
              </w:rPr>
              <w:t>i</w:t>
            </w:r>
            <w:r w:rsidR="001654A4">
              <w:rPr>
                <w:rFonts w:cstheme="minorHAnsi"/>
                <w:sz w:val="20"/>
                <w:szCs w:val="20"/>
              </w:rPr>
              <w:t>ncorporation of additional guidance for proximity working, testing across control boundaries and emergency conditions.</w:t>
            </w:r>
            <w:r w:rsidR="009040AC">
              <w:rPr>
                <w:rFonts w:cstheme="minorHAnsi"/>
                <w:sz w:val="20"/>
                <w:szCs w:val="20"/>
              </w:rPr>
              <w:t xml:space="preserve"> Appendix A&amp;B added for RISSP-I &amp; RISSP-R modified forms.</w:t>
            </w:r>
          </w:p>
        </w:tc>
      </w:tr>
      <w:tr w:rsidR="0012100D" w:rsidTr="00E05711" w14:paraId="315BF7AA" w14:textId="77777777">
        <w:tc>
          <w:tcPr>
            <w:tcW w:w="1384" w:type="dxa"/>
          </w:tcPr>
          <w:p w:rsidR="0012100D" w:rsidP="008764CE" w:rsidRDefault="0012100D" w14:paraId="3A80131C" w14:textId="5DB606D4">
            <w:pPr>
              <w:autoSpaceDE w:val="0"/>
              <w:autoSpaceDN w:val="0"/>
              <w:adjustRightInd w:val="0"/>
              <w:jc w:val="both"/>
              <w:rPr>
                <w:rFonts w:cstheme="minorHAnsi"/>
                <w:sz w:val="20"/>
                <w:szCs w:val="20"/>
              </w:rPr>
            </w:pPr>
            <w:r>
              <w:rPr>
                <w:rFonts w:cstheme="minorHAnsi"/>
                <w:sz w:val="20"/>
                <w:szCs w:val="20"/>
              </w:rPr>
              <w:t>Issue 005</w:t>
            </w:r>
          </w:p>
        </w:tc>
        <w:tc>
          <w:tcPr>
            <w:tcW w:w="1276" w:type="dxa"/>
          </w:tcPr>
          <w:p w:rsidR="0012100D" w:rsidP="002C6CED" w:rsidRDefault="0012100D" w14:paraId="5E69E91E" w14:textId="7D9B498A">
            <w:pPr>
              <w:autoSpaceDE w:val="0"/>
              <w:autoSpaceDN w:val="0"/>
              <w:adjustRightInd w:val="0"/>
              <w:jc w:val="both"/>
              <w:rPr>
                <w:rFonts w:cstheme="minorHAnsi"/>
                <w:sz w:val="20"/>
                <w:szCs w:val="20"/>
              </w:rPr>
            </w:pPr>
            <w:r>
              <w:rPr>
                <w:rFonts w:cstheme="minorHAnsi"/>
                <w:sz w:val="20"/>
                <w:szCs w:val="20"/>
              </w:rPr>
              <w:t>25/06/2018</w:t>
            </w:r>
          </w:p>
        </w:tc>
        <w:tc>
          <w:tcPr>
            <w:tcW w:w="5103" w:type="dxa"/>
          </w:tcPr>
          <w:p w:rsidR="0012100D" w:rsidP="001654A4" w:rsidRDefault="0012100D" w14:paraId="20211CD6" w14:textId="56769D7B">
            <w:pPr>
              <w:autoSpaceDE w:val="0"/>
              <w:autoSpaceDN w:val="0"/>
              <w:adjustRightInd w:val="0"/>
              <w:jc w:val="both"/>
              <w:rPr>
                <w:rFonts w:cstheme="minorHAnsi"/>
                <w:sz w:val="20"/>
                <w:szCs w:val="20"/>
              </w:rPr>
            </w:pPr>
            <w:r>
              <w:rPr>
                <w:rFonts w:cstheme="minorHAnsi"/>
                <w:sz w:val="20"/>
                <w:szCs w:val="20"/>
              </w:rPr>
              <w:t xml:space="preserve">Implementation </w:t>
            </w:r>
          </w:p>
        </w:tc>
      </w:tr>
      <w:tr w:rsidR="002D4A31" w:rsidTr="00E05711" w14:paraId="4E4B25C5" w14:textId="77777777">
        <w:tc>
          <w:tcPr>
            <w:tcW w:w="1384" w:type="dxa"/>
          </w:tcPr>
          <w:p w:rsidR="002D4A31" w:rsidP="008764CE" w:rsidRDefault="002D4A31" w14:paraId="0D556592" w14:textId="519F9455">
            <w:pPr>
              <w:autoSpaceDE w:val="0"/>
              <w:autoSpaceDN w:val="0"/>
              <w:adjustRightInd w:val="0"/>
              <w:jc w:val="both"/>
              <w:rPr>
                <w:rFonts w:cstheme="minorHAnsi"/>
                <w:sz w:val="20"/>
                <w:szCs w:val="20"/>
              </w:rPr>
            </w:pPr>
            <w:r>
              <w:rPr>
                <w:rFonts w:cstheme="minorHAnsi"/>
                <w:sz w:val="20"/>
                <w:szCs w:val="20"/>
              </w:rPr>
              <w:t>Issue 006</w:t>
            </w:r>
          </w:p>
        </w:tc>
        <w:tc>
          <w:tcPr>
            <w:tcW w:w="1276" w:type="dxa"/>
          </w:tcPr>
          <w:p w:rsidR="002D4A31" w:rsidP="002C6CED" w:rsidRDefault="002D4A31" w14:paraId="2026504F" w14:textId="1AE83F71">
            <w:pPr>
              <w:autoSpaceDE w:val="0"/>
              <w:autoSpaceDN w:val="0"/>
              <w:adjustRightInd w:val="0"/>
              <w:jc w:val="both"/>
              <w:rPr>
                <w:rFonts w:cstheme="minorHAnsi"/>
                <w:sz w:val="20"/>
                <w:szCs w:val="20"/>
              </w:rPr>
            </w:pPr>
            <w:r>
              <w:rPr>
                <w:rFonts w:cstheme="minorHAnsi"/>
                <w:sz w:val="20"/>
                <w:szCs w:val="20"/>
              </w:rPr>
              <w:t>01/04/2019</w:t>
            </w:r>
          </w:p>
        </w:tc>
        <w:tc>
          <w:tcPr>
            <w:tcW w:w="5103" w:type="dxa"/>
          </w:tcPr>
          <w:p w:rsidR="002D4A31" w:rsidP="001654A4" w:rsidRDefault="002D4A31" w14:paraId="78E39800" w14:textId="7F38AC01">
            <w:pPr>
              <w:autoSpaceDE w:val="0"/>
              <w:autoSpaceDN w:val="0"/>
              <w:adjustRightInd w:val="0"/>
              <w:jc w:val="both"/>
              <w:rPr>
                <w:rFonts w:cstheme="minorHAnsi"/>
                <w:sz w:val="20"/>
                <w:szCs w:val="20"/>
              </w:rPr>
            </w:pPr>
            <w:r>
              <w:rPr>
                <w:rFonts w:cstheme="minorHAnsi"/>
                <w:sz w:val="20"/>
                <w:szCs w:val="20"/>
              </w:rPr>
              <w:t>Incorporating changes for National Grid Legal Separation</w:t>
            </w:r>
          </w:p>
        </w:tc>
      </w:tr>
      <w:tr w:rsidR="00B7318B" w:rsidTr="00E05711" w14:paraId="7B637797" w14:textId="77777777">
        <w:tc>
          <w:tcPr>
            <w:tcW w:w="1384" w:type="dxa"/>
          </w:tcPr>
          <w:p w:rsidRPr="00B7318B" w:rsidR="00B7318B" w:rsidP="00B7318B" w:rsidRDefault="00B7318B" w14:paraId="14B4624F" w14:textId="3925BF15">
            <w:pPr>
              <w:autoSpaceDE w:val="0"/>
              <w:autoSpaceDN w:val="0"/>
              <w:adjustRightInd w:val="0"/>
              <w:jc w:val="both"/>
              <w:rPr>
                <w:rFonts w:cstheme="minorHAnsi"/>
                <w:sz w:val="20"/>
                <w:szCs w:val="20"/>
              </w:rPr>
            </w:pPr>
            <w:r w:rsidRPr="00B7318B">
              <w:rPr>
                <w:sz w:val="20"/>
                <w:szCs w:val="20"/>
              </w:rPr>
              <w:t>Issue 007</w:t>
            </w:r>
          </w:p>
        </w:tc>
        <w:tc>
          <w:tcPr>
            <w:tcW w:w="1276" w:type="dxa"/>
          </w:tcPr>
          <w:p w:rsidRPr="00B7318B" w:rsidR="00B7318B" w:rsidP="00B7318B" w:rsidRDefault="00DE0A39" w14:paraId="672C3DF3" w14:textId="3F465ECE">
            <w:pPr>
              <w:autoSpaceDE w:val="0"/>
              <w:autoSpaceDN w:val="0"/>
              <w:adjustRightInd w:val="0"/>
              <w:jc w:val="both"/>
              <w:rPr>
                <w:rFonts w:cstheme="minorHAnsi"/>
                <w:sz w:val="20"/>
                <w:szCs w:val="20"/>
              </w:rPr>
            </w:pPr>
            <w:r>
              <w:rPr>
                <w:sz w:val="20"/>
                <w:szCs w:val="20"/>
              </w:rPr>
              <w:t>25</w:t>
            </w:r>
            <w:r w:rsidRPr="00B7318B" w:rsidR="00B7318B">
              <w:rPr>
                <w:sz w:val="20"/>
                <w:szCs w:val="20"/>
              </w:rPr>
              <w:t>/</w:t>
            </w:r>
            <w:r w:rsidR="00DB5AF9">
              <w:rPr>
                <w:sz w:val="20"/>
                <w:szCs w:val="20"/>
              </w:rPr>
              <w:t>04</w:t>
            </w:r>
            <w:r w:rsidRPr="00B7318B" w:rsidR="00B7318B">
              <w:rPr>
                <w:sz w:val="20"/>
                <w:szCs w:val="20"/>
              </w:rPr>
              <w:t>/2023</w:t>
            </w:r>
          </w:p>
        </w:tc>
        <w:tc>
          <w:tcPr>
            <w:tcW w:w="5103" w:type="dxa"/>
          </w:tcPr>
          <w:p w:rsidRPr="00B7318B" w:rsidR="00B7318B" w:rsidP="00B7318B" w:rsidRDefault="00B7318B" w14:paraId="27517789" w14:textId="743A6BD7">
            <w:pPr>
              <w:autoSpaceDE w:val="0"/>
              <w:autoSpaceDN w:val="0"/>
              <w:adjustRightInd w:val="0"/>
              <w:jc w:val="both"/>
              <w:rPr>
                <w:rFonts w:cstheme="minorHAnsi"/>
                <w:sz w:val="20"/>
                <w:szCs w:val="20"/>
              </w:rPr>
            </w:pPr>
            <w:r w:rsidRPr="00B7318B">
              <w:rPr>
                <w:sz w:val="20"/>
                <w:szCs w:val="20"/>
              </w:rPr>
              <w:t>Issue 007 incorporating use of ‘The Company’ definition as made in the STC</w:t>
            </w:r>
            <w:r w:rsidR="00DB5AF9">
              <w:rPr>
                <w:sz w:val="20"/>
                <w:szCs w:val="20"/>
              </w:rPr>
              <w:t xml:space="preserve"> </w:t>
            </w:r>
            <w:r w:rsidRPr="00DB5AF9" w:rsidR="00DB5AF9">
              <w:rPr>
                <w:sz w:val="20"/>
                <w:szCs w:val="20"/>
              </w:rPr>
              <w:t>PM0130</w:t>
            </w:r>
          </w:p>
        </w:tc>
      </w:tr>
    </w:tbl>
    <w:p w:rsidRPr="00324377" w:rsidR="00324377" w:rsidP="008764CE" w:rsidRDefault="00324377" w14:paraId="43F2432D" w14:textId="77777777">
      <w:pPr>
        <w:autoSpaceDE w:val="0"/>
        <w:autoSpaceDN w:val="0"/>
        <w:adjustRightInd w:val="0"/>
        <w:spacing w:after="0" w:line="240" w:lineRule="auto"/>
        <w:jc w:val="both"/>
        <w:rPr>
          <w:rFonts w:cstheme="minorHAnsi"/>
          <w:b/>
          <w:bCs/>
          <w:i/>
          <w:iCs/>
          <w:sz w:val="24"/>
          <w:szCs w:val="24"/>
        </w:rPr>
      </w:pPr>
    </w:p>
    <w:p w:rsidR="00E05711" w:rsidP="008764CE" w:rsidRDefault="00E05711" w14:paraId="4007EC0A" w14:textId="77777777">
      <w:pPr>
        <w:jc w:val="both"/>
        <w:rPr>
          <w:rFonts w:cstheme="minorHAnsi"/>
        </w:rPr>
      </w:pPr>
      <w:r>
        <w:rPr>
          <w:rFonts w:cstheme="minorHAnsi"/>
        </w:rPr>
        <w:br w:type="page"/>
      </w:r>
    </w:p>
    <w:sdt>
      <w:sdtPr>
        <w:id w:val="-1320035149"/>
        <w:docPartObj>
          <w:docPartGallery w:val="Table of Contents"/>
          <w:docPartUnique/>
        </w:docPartObj>
        <w:rPr>
          <w:rFonts w:ascii="Calibri" w:hAnsi="Calibri" w:eastAsia="Calibri" w:cs="" w:asciiTheme="minorAscii" w:hAnsiTheme="minorAscii" w:eastAsiaTheme="minorAscii" w:cstheme="minorBidi"/>
          <w:b w:val="0"/>
          <w:bCs w:val="0"/>
          <w:color w:val="auto"/>
          <w:sz w:val="22"/>
          <w:szCs w:val="22"/>
          <w:lang w:val="en-GB" w:eastAsia="en-US"/>
        </w:rPr>
      </w:sdtPr>
      <w:sdtEndPr>
        <w:rPr>
          <w:rFonts w:ascii="Calibri" w:hAnsi="Calibri" w:eastAsia="Calibri" w:cs="" w:asciiTheme="minorAscii" w:hAnsiTheme="minorAscii" w:eastAsiaTheme="minorAscii" w:cstheme="minorBidi"/>
          <w:b w:val="0"/>
          <w:bCs w:val="0"/>
          <w:noProof/>
          <w:color w:val="auto"/>
          <w:sz w:val="22"/>
          <w:szCs w:val="22"/>
          <w:lang w:val="en-GB" w:eastAsia="en-US"/>
        </w:rPr>
      </w:sdtEndPr>
      <w:sdtContent>
        <w:p w:rsidRPr="00753C44" w:rsidR="001654A4" w:rsidRDefault="001654A4" w14:paraId="0AF71B8B" w14:textId="77777777">
          <w:pPr>
            <w:pStyle w:val="TOCHeading"/>
            <w:rPr>
              <w:rFonts w:asciiTheme="minorHAnsi" w:hAnsiTheme="minorHAnsi" w:cstheme="minorHAnsi"/>
              <w:sz w:val="22"/>
              <w:szCs w:val="22"/>
            </w:rPr>
          </w:pPr>
          <w:r w:rsidRPr="00753C44">
            <w:rPr>
              <w:rFonts w:asciiTheme="minorHAnsi" w:hAnsiTheme="minorHAnsi" w:cstheme="minorHAnsi"/>
              <w:sz w:val="22"/>
              <w:szCs w:val="22"/>
            </w:rPr>
            <w:t>Contents</w:t>
          </w:r>
        </w:p>
        <w:p w:rsidR="00F5150C" w:rsidRDefault="001654A4" w14:paraId="1E211541" w14:textId="3166F4B8">
          <w:pPr>
            <w:pStyle w:val="TOC1"/>
            <w:tabs>
              <w:tab w:val="left" w:pos="440"/>
              <w:tab w:val="right" w:leader="dot" w:pos="9016"/>
            </w:tabs>
            <w:rPr>
              <w:rFonts w:eastAsiaTheme="minorEastAsia"/>
              <w:noProof/>
              <w:lang w:eastAsia="en-GB"/>
            </w:rPr>
          </w:pPr>
          <w:r w:rsidRPr="00753C44">
            <w:rPr>
              <w:rFonts w:cstheme="minorHAnsi"/>
            </w:rPr>
            <w:fldChar w:fldCharType="begin"/>
          </w:r>
          <w:r w:rsidRPr="00753C44">
            <w:rPr>
              <w:rFonts w:cstheme="minorHAnsi"/>
            </w:rPr>
            <w:instrText xml:space="preserve"> TOC \o "1-3" \h \z \u </w:instrText>
          </w:r>
          <w:r w:rsidRPr="00753C44">
            <w:rPr>
              <w:rFonts w:cstheme="minorHAnsi"/>
            </w:rPr>
            <w:fldChar w:fldCharType="separate"/>
          </w:r>
          <w:hyperlink w:history="1" w:anchor="_Toc509304916">
            <w:r w:rsidRPr="004C68B7" w:rsidR="00F5150C">
              <w:rPr>
                <w:rStyle w:val="Hyperlink"/>
                <w:noProof/>
              </w:rPr>
              <w:t>1.</w:t>
            </w:r>
            <w:r w:rsidR="00F5150C">
              <w:rPr>
                <w:rFonts w:eastAsiaTheme="minorEastAsia"/>
                <w:noProof/>
                <w:lang w:eastAsia="en-GB"/>
              </w:rPr>
              <w:tab/>
            </w:r>
            <w:r w:rsidRPr="004C68B7" w:rsidR="00F5150C">
              <w:rPr>
                <w:rStyle w:val="Hyperlink"/>
                <w:noProof/>
              </w:rPr>
              <w:t>Introduction</w:t>
            </w:r>
            <w:r w:rsidR="00F5150C">
              <w:rPr>
                <w:noProof/>
                <w:webHidden/>
              </w:rPr>
              <w:tab/>
            </w:r>
            <w:r w:rsidR="00F5150C">
              <w:rPr>
                <w:noProof/>
                <w:webHidden/>
              </w:rPr>
              <w:fldChar w:fldCharType="begin"/>
            </w:r>
            <w:r w:rsidR="00F5150C">
              <w:rPr>
                <w:noProof/>
                <w:webHidden/>
              </w:rPr>
              <w:instrText xml:space="preserve"> PAGEREF _Toc509304916 \h </w:instrText>
            </w:r>
            <w:r w:rsidR="00F5150C">
              <w:rPr>
                <w:noProof/>
                <w:webHidden/>
              </w:rPr>
            </w:r>
            <w:r w:rsidR="00F5150C">
              <w:rPr>
                <w:noProof/>
                <w:webHidden/>
              </w:rPr>
              <w:fldChar w:fldCharType="separate"/>
            </w:r>
            <w:r w:rsidR="00F43B96">
              <w:rPr>
                <w:noProof/>
                <w:webHidden/>
              </w:rPr>
              <w:t>3</w:t>
            </w:r>
            <w:r w:rsidR="00F5150C">
              <w:rPr>
                <w:noProof/>
                <w:webHidden/>
              </w:rPr>
              <w:fldChar w:fldCharType="end"/>
            </w:r>
          </w:hyperlink>
        </w:p>
        <w:p w:rsidR="00F5150C" w:rsidRDefault="00F5150C" w14:paraId="76393274" w14:textId="60D1FC56">
          <w:pPr>
            <w:pStyle w:val="TOC2"/>
            <w:tabs>
              <w:tab w:val="left" w:pos="880"/>
              <w:tab w:val="right" w:leader="dot" w:pos="9016"/>
            </w:tabs>
            <w:rPr>
              <w:rFonts w:eastAsiaTheme="minorEastAsia"/>
              <w:noProof/>
              <w:lang w:eastAsia="en-GB"/>
            </w:rPr>
          </w:pPr>
          <w:hyperlink w:history="1" w:anchor="_Toc509304917">
            <w:r w:rsidRPr="004C68B7">
              <w:rPr>
                <w:rStyle w:val="Hyperlink"/>
                <w:noProof/>
              </w:rPr>
              <w:t>1.1.</w:t>
            </w:r>
            <w:r>
              <w:rPr>
                <w:rFonts w:eastAsiaTheme="minorEastAsia"/>
                <w:noProof/>
                <w:lang w:eastAsia="en-GB"/>
              </w:rPr>
              <w:tab/>
            </w:r>
            <w:r w:rsidRPr="004C68B7">
              <w:rPr>
                <w:rStyle w:val="Hyperlink"/>
                <w:noProof/>
              </w:rPr>
              <w:t>Scope</w:t>
            </w:r>
            <w:r>
              <w:rPr>
                <w:noProof/>
                <w:webHidden/>
              </w:rPr>
              <w:tab/>
            </w:r>
            <w:r>
              <w:rPr>
                <w:noProof/>
                <w:webHidden/>
              </w:rPr>
              <w:fldChar w:fldCharType="begin"/>
            </w:r>
            <w:r>
              <w:rPr>
                <w:noProof/>
                <w:webHidden/>
              </w:rPr>
              <w:instrText xml:space="preserve"> PAGEREF _Toc509304917 \h </w:instrText>
            </w:r>
            <w:r>
              <w:rPr>
                <w:noProof/>
                <w:webHidden/>
              </w:rPr>
            </w:r>
            <w:r>
              <w:rPr>
                <w:noProof/>
                <w:webHidden/>
              </w:rPr>
              <w:fldChar w:fldCharType="separate"/>
            </w:r>
            <w:r w:rsidR="00F43B96">
              <w:rPr>
                <w:noProof/>
                <w:webHidden/>
              </w:rPr>
              <w:t>3</w:t>
            </w:r>
            <w:r>
              <w:rPr>
                <w:noProof/>
                <w:webHidden/>
              </w:rPr>
              <w:fldChar w:fldCharType="end"/>
            </w:r>
          </w:hyperlink>
        </w:p>
        <w:p w:rsidR="00F5150C" w:rsidRDefault="00F5150C" w14:paraId="0B519629" w14:textId="58FA52EA">
          <w:pPr>
            <w:pStyle w:val="TOC1"/>
            <w:tabs>
              <w:tab w:val="left" w:pos="440"/>
              <w:tab w:val="right" w:leader="dot" w:pos="9016"/>
            </w:tabs>
            <w:rPr>
              <w:rFonts w:eastAsiaTheme="minorEastAsia"/>
              <w:noProof/>
              <w:lang w:eastAsia="en-GB"/>
            </w:rPr>
          </w:pPr>
          <w:hyperlink w:history="1" w:anchor="_Toc509304918">
            <w:r w:rsidRPr="004C68B7">
              <w:rPr>
                <w:rStyle w:val="Hyperlink"/>
                <w:noProof/>
              </w:rPr>
              <w:t>2.</w:t>
            </w:r>
            <w:r>
              <w:rPr>
                <w:rFonts w:eastAsiaTheme="minorEastAsia"/>
                <w:noProof/>
                <w:lang w:eastAsia="en-GB"/>
              </w:rPr>
              <w:tab/>
            </w:r>
            <w:r w:rsidRPr="004C68B7">
              <w:rPr>
                <w:rStyle w:val="Hyperlink"/>
                <w:noProof/>
              </w:rPr>
              <w:t>Abbreviations and Definitions</w:t>
            </w:r>
            <w:r>
              <w:rPr>
                <w:noProof/>
                <w:webHidden/>
              </w:rPr>
              <w:tab/>
            </w:r>
            <w:r>
              <w:rPr>
                <w:noProof/>
                <w:webHidden/>
              </w:rPr>
              <w:fldChar w:fldCharType="begin"/>
            </w:r>
            <w:r>
              <w:rPr>
                <w:noProof/>
                <w:webHidden/>
              </w:rPr>
              <w:instrText xml:space="preserve"> PAGEREF _Toc509304918 \h </w:instrText>
            </w:r>
            <w:r>
              <w:rPr>
                <w:noProof/>
                <w:webHidden/>
              </w:rPr>
            </w:r>
            <w:r>
              <w:rPr>
                <w:noProof/>
                <w:webHidden/>
              </w:rPr>
              <w:fldChar w:fldCharType="separate"/>
            </w:r>
            <w:r w:rsidR="00F43B96">
              <w:rPr>
                <w:noProof/>
                <w:webHidden/>
              </w:rPr>
              <w:t>3</w:t>
            </w:r>
            <w:r>
              <w:rPr>
                <w:noProof/>
                <w:webHidden/>
              </w:rPr>
              <w:fldChar w:fldCharType="end"/>
            </w:r>
          </w:hyperlink>
        </w:p>
        <w:p w:rsidR="00F5150C" w:rsidRDefault="00F5150C" w14:paraId="53FA6CB3" w14:textId="74F211A2">
          <w:pPr>
            <w:pStyle w:val="TOC2"/>
            <w:tabs>
              <w:tab w:val="left" w:pos="880"/>
              <w:tab w:val="right" w:leader="dot" w:pos="9016"/>
            </w:tabs>
            <w:rPr>
              <w:rFonts w:eastAsiaTheme="minorEastAsia"/>
              <w:noProof/>
              <w:lang w:eastAsia="en-GB"/>
            </w:rPr>
          </w:pPr>
          <w:hyperlink w:history="1" w:anchor="_Toc509304919">
            <w:r w:rsidRPr="004C68B7">
              <w:rPr>
                <w:rStyle w:val="Hyperlink"/>
                <w:noProof/>
              </w:rPr>
              <w:t>2.1.</w:t>
            </w:r>
            <w:r>
              <w:rPr>
                <w:rFonts w:eastAsiaTheme="minorEastAsia"/>
                <w:noProof/>
                <w:lang w:eastAsia="en-GB"/>
              </w:rPr>
              <w:tab/>
            </w:r>
            <w:r w:rsidRPr="004C68B7">
              <w:rPr>
                <w:rStyle w:val="Hyperlink"/>
                <w:noProof/>
              </w:rPr>
              <w:t>Abbreviations</w:t>
            </w:r>
            <w:r>
              <w:rPr>
                <w:noProof/>
                <w:webHidden/>
              </w:rPr>
              <w:tab/>
            </w:r>
            <w:r>
              <w:rPr>
                <w:noProof/>
                <w:webHidden/>
              </w:rPr>
              <w:fldChar w:fldCharType="begin"/>
            </w:r>
            <w:r>
              <w:rPr>
                <w:noProof/>
                <w:webHidden/>
              </w:rPr>
              <w:instrText xml:space="preserve"> PAGEREF _Toc509304919 \h </w:instrText>
            </w:r>
            <w:r>
              <w:rPr>
                <w:noProof/>
                <w:webHidden/>
              </w:rPr>
            </w:r>
            <w:r>
              <w:rPr>
                <w:noProof/>
                <w:webHidden/>
              </w:rPr>
              <w:fldChar w:fldCharType="separate"/>
            </w:r>
            <w:r w:rsidR="00F43B96">
              <w:rPr>
                <w:noProof/>
                <w:webHidden/>
              </w:rPr>
              <w:t>3</w:t>
            </w:r>
            <w:r>
              <w:rPr>
                <w:noProof/>
                <w:webHidden/>
              </w:rPr>
              <w:fldChar w:fldCharType="end"/>
            </w:r>
          </w:hyperlink>
        </w:p>
        <w:p w:rsidR="00F5150C" w:rsidRDefault="00F5150C" w14:paraId="4928E5A5" w14:textId="37FF4BFD">
          <w:pPr>
            <w:pStyle w:val="TOC2"/>
            <w:tabs>
              <w:tab w:val="left" w:pos="880"/>
              <w:tab w:val="right" w:leader="dot" w:pos="9016"/>
            </w:tabs>
            <w:rPr>
              <w:rFonts w:eastAsiaTheme="minorEastAsia"/>
              <w:noProof/>
              <w:lang w:eastAsia="en-GB"/>
            </w:rPr>
          </w:pPr>
          <w:hyperlink w:history="1" w:anchor="_Toc509304920">
            <w:r w:rsidRPr="004C68B7">
              <w:rPr>
                <w:rStyle w:val="Hyperlink"/>
                <w:noProof/>
              </w:rPr>
              <w:t>2.2.</w:t>
            </w:r>
            <w:r>
              <w:rPr>
                <w:rFonts w:eastAsiaTheme="minorEastAsia"/>
                <w:noProof/>
                <w:lang w:eastAsia="en-GB"/>
              </w:rPr>
              <w:tab/>
            </w:r>
            <w:r w:rsidRPr="004C68B7">
              <w:rPr>
                <w:rStyle w:val="Hyperlink"/>
                <w:noProof/>
              </w:rPr>
              <w:t>Definitions</w:t>
            </w:r>
            <w:r>
              <w:rPr>
                <w:noProof/>
                <w:webHidden/>
              </w:rPr>
              <w:tab/>
            </w:r>
            <w:r>
              <w:rPr>
                <w:noProof/>
                <w:webHidden/>
              </w:rPr>
              <w:fldChar w:fldCharType="begin"/>
            </w:r>
            <w:r>
              <w:rPr>
                <w:noProof/>
                <w:webHidden/>
              </w:rPr>
              <w:instrText xml:space="preserve"> PAGEREF _Toc509304920 \h </w:instrText>
            </w:r>
            <w:r>
              <w:rPr>
                <w:noProof/>
                <w:webHidden/>
              </w:rPr>
            </w:r>
            <w:r>
              <w:rPr>
                <w:noProof/>
                <w:webHidden/>
              </w:rPr>
              <w:fldChar w:fldCharType="separate"/>
            </w:r>
            <w:r w:rsidR="00F43B96">
              <w:rPr>
                <w:noProof/>
                <w:webHidden/>
              </w:rPr>
              <w:t>3</w:t>
            </w:r>
            <w:r>
              <w:rPr>
                <w:noProof/>
                <w:webHidden/>
              </w:rPr>
              <w:fldChar w:fldCharType="end"/>
            </w:r>
          </w:hyperlink>
        </w:p>
        <w:p w:rsidR="00F5150C" w:rsidRDefault="00F5150C" w14:paraId="40FEC3E2" w14:textId="6B40BE39">
          <w:pPr>
            <w:pStyle w:val="TOC1"/>
            <w:tabs>
              <w:tab w:val="left" w:pos="440"/>
              <w:tab w:val="right" w:leader="dot" w:pos="9016"/>
            </w:tabs>
            <w:rPr>
              <w:rFonts w:eastAsiaTheme="minorEastAsia"/>
              <w:noProof/>
              <w:lang w:eastAsia="en-GB"/>
            </w:rPr>
          </w:pPr>
          <w:hyperlink w:history="1" w:anchor="_Toc509304921">
            <w:r w:rsidRPr="004C68B7">
              <w:rPr>
                <w:rStyle w:val="Hyperlink"/>
                <w:noProof/>
              </w:rPr>
              <w:t>3.</w:t>
            </w:r>
            <w:r>
              <w:rPr>
                <w:rFonts w:eastAsiaTheme="minorEastAsia"/>
                <w:noProof/>
                <w:lang w:eastAsia="en-GB"/>
              </w:rPr>
              <w:tab/>
            </w:r>
            <w:r w:rsidRPr="004C68B7">
              <w:rPr>
                <w:rStyle w:val="Hyperlink"/>
                <w:noProof/>
              </w:rPr>
              <w:t>RISSP Management</w:t>
            </w:r>
            <w:r>
              <w:rPr>
                <w:noProof/>
                <w:webHidden/>
              </w:rPr>
              <w:tab/>
            </w:r>
            <w:r>
              <w:rPr>
                <w:noProof/>
                <w:webHidden/>
              </w:rPr>
              <w:fldChar w:fldCharType="begin"/>
            </w:r>
            <w:r>
              <w:rPr>
                <w:noProof/>
                <w:webHidden/>
              </w:rPr>
              <w:instrText xml:space="preserve"> PAGEREF _Toc509304921 \h </w:instrText>
            </w:r>
            <w:r>
              <w:rPr>
                <w:noProof/>
                <w:webHidden/>
              </w:rPr>
            </w:r>
            <w:r>
              <w:rPr>
                <w:noProof/>
                <w:webHidden/>
              </w:rPr>
              <w:fldChar w:fldCharType="separate"/>
            </w:r>
            <w:r w:rsidR="00F43B96">
              <w:rPr>
                <w:noProof/>
                <w:webHidden/>
              </w:rPr>
              <w:t>4</w:t>
            </w:r>
            <w:r>
              <w:rPr>
                <w:noProof/>
                <w:webHidden/>
              </w:rPr>
              <w:fldChar w:fldCharType="end"/>
            </w:r>
          </w:hyperlink>
        </w:p>
        <w:p w:rsidR="00F5150C" w:rsidRDefault="00F5150C" w14:paraId="08AD7FE2" w14:textId="666F456D">
          <w:pPr>
            <w:pStyle w:val="TOC2"/>
            <w:tabs>
              <w:tab w:val="left" w:pos="880"/>
              <w:tab w:val="right" w:leader="dot" w:pos="9016"/>
            </w:tabs>
            <w:rPr>
              <w:rFonts w:eastAsiaTheme="minorEastAsia"/>
              <w:noProof/>
              <w:lang w:eastAsia="en-GB"/>
            </w:rPr>
          </w:pPr>
          <w:hyperlink w:history="1" w:anchor="_Toc509304922">
            <w:r w:rsidRPr="004C68B7">
              <w:rPr>
                <w:rStyle w:val="Hyperlink"/>
                <w:noProof/>
              </w:rPr>
              <w:t>3.1.</w:t>
            </w:r>
            <w:r>
              <w:rPr>
                <w:rFonts w:eastAsiaTheme="minorEastAsia"/>
                <w:noProof/>
                <w:lang w:eastAsia="en-GB"/>
              </w:rPr>
              <w:tab/>
            </w:r>
            <w:r w:rsidRPr="004C68B7">
              <w:rPr>
                <w:rStyle w:val="Hyperlink"/>
                <w:noProof/>
              </w:rPr>
              <w:t>Approval of local safety instructions</w:t>
            </w:r>
            <w:r>
              <w:rPr>
                <w:noProof/>
                <w:webHidden/>
              </w:rPr>
              <w:tab/>
            </w:r>
            <w:r>
              <w:rPr>
                <w:noProof/>
                <w:webHidden/>
              </w:rPr>
              <w:fldChar w:fldCharType="begin"/>
            </w:r>
            <w:r>
              <w:rPr>
                <w:noProof/>
                <w:webHidden/>
              </w:rPr>
              <w:instrText xml:space="preserve"> PAGEREF _Toc509304922 \h </w:instrText>
            </w:r>
            <w:r>
              <w:rPr>
                <w:noProof/>
                <w:webHidden/>
              </w:rPr>
            </w:r>
            <w:r>
              <w:rPr>
                <w:noProof/>
                <w:webHidden/>
              </w:rPr>
              <w:fldChar w:fldCharType="separate"/>
            </w:r>
            <w:r w:rsidR="00F43B96">
              <w:rPr>
                <w:noProof/>
                <w:webHidden/>
              </w:rPr>
              <w:t>4</w:t>
            </w:r>
            <w:r>
              <w:rPr>
                <w:noProof/>
                <w:webHidden/>
              </w:rPr>
              <w:fldChar w:fldCharType="end"/>
            </w:r>
          </w:hyperlink>
        </w:p>
        <w:p w:rsidR="00F5150C" w:rsidRDefault="00F5150C" w14:paraId="030FBF39" w14:textId="587B74CC">
          <w:pPr>
            <w:pStyle w:val="TOC2"/>
            <w:tabs>
              <w:tab w:val="left" w:pos="880"/>
              <w:tab w:val="right" w:leader="dot" w:pos="9016"/>
            </w:tabs>
            <w:rPr>
              <w:rFonts w:eastAsiaTheme="minorEastAsia"/>
              <w:noProof/>
              <w:lang w:eastAsia="en-GB"/>
            </w:rPr>
          </w:pPr>
          <w:hyperlink w:history="1" w:anchor="_Toc509304923">
            <w:r w:rsidRPr="004C68B7">
              <w:rPr>
                <w:rStyle w:val="Hyperlink"/>
                <w:rFonts w:cstheme="minorHAnsi"/>
                <w:noProof/>
              </w:rPr>
              <w:t>3.2.</w:t>
            </w:r>
            <w:r>
              <w:rPr>
                <w:rFonts w:eastAsiaTheme="minorEastAsia"/>
                <w:noProof/>
                <w:lang w:eastAsia="en-GB"/>
              </w:rPr>
              <w:tab/>
            </w:r>
            <w:r w:rsidRPr="004C68B7">
              <w:rPr>
                <w:rStyle w:val="Hyperlink"/>
                <w:rFonts w:cstheme="minorHAnsi"/>
                <w:noProof/>
              </w:rPr>
              <w:t>Safety Co-ordinators</w:t>
            </w:r>
            <w:r>
              <w:rPr>
                <w:noProof/>
                <w:webHidden/>
              </w:rPr>
              <w:tab/>
            </w:r>
            <w:r>
              <w:rPr>
                <w:noProof/>
                <w:webHidden/>
              </w:rPr>
              <w:fldChar w:fldCharType="begin"/>
            </w:r>
            <w:r>
              <w:rPr>
                <w:noProof/>
                <w:webHidden/>
              </w:rPr>
              <w:instrText xml:space="preserve"> PAGEREF _Toc509304923 \h </w:instrText>
            </w:r>
            <w:r>
              <w:rPr>
                <w:noProof/>
                <w:webHidden/>
              </w:rPr>
            </w:r>
            <w:r>
              <w:rPr>
                <w:noProof/>
                <w:webHidden/>
              </w:rPr>
              <w:fldChar w:fldCharType="separate"/>
            </w:r>
            <w:r w:rsidR="00F43B96">
              <w:rPr>
                <w:noProof/>
                <w:webHidden/>
              </w:rPr>
              <w:t>4</w:t>
            </w:r>
            <w:r>
              <w:rPr>
                <w:noProof/>
                <w:webHidden/>
              </w:rPr>
              <w:fldChar w:fldCharType="end"/>
            </w:r>
          </w:hyperlink>
        </w:p>
        <w:p w:rsidR="00F5150C" w:rsidRDefault="00F5150C" w14:paraId="0E279114" w14:textId="178A7682">
          <w:pPr>
            <w:pStyle w:val="TOC2"/>
            <w:tabs>
              <w:tab w:val="left" w:pos="880"/>
              <w:tab w:val="right" w:leader="dot" w:pos="9016"/>
            </w:tabs>
            <w:rPr>
              <w:rFonts w:eastAsiaTheme="minorEastAsia"/>
              <w:noProof/>
              <w:lang w:eastAsia="en-GB"/>
            </w:rPr>
          </w:pPr>
          <w:hyperlink w:history="1" w:anchor="_Toc509304924">
            <w:r w:rsidRPr="004C68B7">
              <w:rPr>
                <w:rStyle w:val="Hyperlink"/>
                <w:noProof/>
              </w:rPr>
              <w:t>3.3.</w:t>
            </w:r>
            <w:r>
              <w:rPr>
                <w:rFonts w:eastAsiaTheme="minorEastAsia"/>
                <w:noProof/>
                <w:lang w:eastAsia="en-GB"/>
              </w:rPr>
              <w:tab/>
            </w:r>
            <w:r w:rsidRPr="004C68B7">
              <w:rPr>
                <w:rStyle w:val="Hyperlink"/>
                <w:noProof/>
              </w:rPr>
              <w:t>Record of Inter-System Safety Precautions (RISSP)</w:t>
            </w:r>
            <w:r>
              <w:rPr>
                <w:noProof/>
                <w:webHidden/>
              </w:rPr>
              <w:tab/>
            </w:r>
            <w:r>
              <w:rPr>
                <w:noProof/>
                <w:webHidden/>
              </w:rPr>
              <w:fldChar w:fldCharType="begin"/>
            </w:r>
            <w:r>
              <w:rPr>
                <w:noProof/>
                <w:webHidden/>
              </w:rPr>
              <w:instrText xml:space="preserve"> PAGEREF _Toc509304924 \h </w:instrText>
            </w:r>
            <w:r>
              <w:rPr>
                <w:noProof/>
                <w:webHidden/>
              </w:rPr>
            </w:r>
            <w:r>
              <w:rPr>
                <w:noProof/>
                <w:webHidden/>
              </w:rPr>
              <w:fldChar w:fldCharType="separate"/>
            </w:r>
            <w:r w:rsidR="00F43B96">
              <w:rPr>
                <w:noProof/>
                <w:webHidden/>
              </w:rPr>
              <w:t>4</w:t>
            </w:r>
            <w:r>
              <w:rPr>
                <w:noProof/>
                <w:webHidden/>
              </w:rPr>
              <w:fldChar w:fldCharType="end"/>
            </w:r>
          </w:hyperlink>
        </w:p>
        <w:p w:rsidR="00F5150C" w:rsidRDefault="00F5150C" w14:paraId="1EF5558E" w14:textId="7F7219AA">
          <w:pPr>
            <w:pStyle w:val="TOC2"/>
            <w:tabs>
              <w:tab w:val="left" w:pos="880"/>
              <w:tab w:val="right" w:leader="dot" w:pos="9016"/>
            </w:tabs>
            <w:rPr>
              <w:rFonts w:eastAsiaTheme="minorEastAsia"/>
              <w:noProof/>
              <w:lang w:eastAsia="en-GB"/>
            </w:rPr>
          </w:pPr>
          <w:hyperlink w:history="1" w:anchor="_Toc509304925">
            <w:r w:rsidRPr="004C68B7">
              <w:rPr>
                <w:rStyle w:val="Hyperlink"/>
                <w:noProof/>
              </w:rPr>
              <w:t>3.4.</w:t>
            </w:r>
            <w:r>
              <w:rPr>
                <w:rFonts w:eastAsiaTheme="minorEastAsia"/>
                <w:noProof/>
                <w:lang w:eastAsia="en-GB"/>
              </w:rPr>
              <w:tab/>
            </w:r>
            <w:r w:rsidRPr="004C68B7">
              <w:rPr>
                <w:rStyle w:val="Hyperlink"/>
                <w:noProof/>
              </w:rPr>
              <w:t>Agreement of Safety Precautions</w:t>
            </w:r>
            <w:r>
              <w:rPr>
                <w:noProof/>
                <w:webHidden/>
              </w:rPr>
              <w:tab/>
            </w:r>
            <w:r>
              <w:rPr>
                <w:noProof/>
                <w:webHidden/>
              </w:rPr>
              <w:fldChar w:fldCharType="begin"/>
            </w:r>
            <w:r>
              <w:rPr>
                <w:noProof/>
                <w:webHidden/>
              </w:rPr>
              <w:instrText xml:space="preserve"> PAGEREF _Toc509304925 \h </w:instrText>
            </w:r>
            <w:r>
              <w:rPr>
                <w:noProof/>
                <w:webHidden/>
              </w:rPr>
            </w:r>
            <w:r>
              <w:rPr>
                <w:noProof/>
                <w:webHidden/>
              </w:rPr>
              <w:fldChar w:fldCharType="separate"/>
            </w:r>
            <w:r w:rsidR="00F43B96">
              <w:rPr>
                <w:noProof/>
                <w:webHidden/>
              </w:rPr>
              <w:t>4</w:t>
            </w:r>
            <w:r>
              <w:rPr>
                <w:noProof/>
                <w:webHidden/>
              </w:rPr>
              <w:fldChar w:fldCharType="end"/>
            </w:r>
          </w:hyperlink>
        </w:p>
        <w:p w:rsidR="00F5150C" w:rsidRDefault="00F5150C" w14:paraId="44DFF649" w14:textId="23CD124A">
          <w:pPr>
            <w:pStyle w:val="TOC2"/>
            <w:tabs>
              <w:tab w:val="left" w:pos="880"/>
              <w:tab w:val="right" w:leader="dot" w:pos="9016"/>
            </w:tabs>
            <w:rPr>
              <w:rFonts w:eastAsiaTheme="minorEastAsia"/>
              <w:noProof/>
              <w:lang w:eastAsia="en-GB"/>
            </w:rPr>
          </w:pPr>
          <w:hyperlink w:history="1" w:anchor="_Toc509304926">
            <w:r w:rsidRPr="004C68B7">
              <w:rPr>
                <w:rStyle w:val="Hyperlink"/>
                <w:noProof/>
              </w:rPr>
              <w:t>3.5.</w:t>
            </w:r>
            <w:r>
              <w:rPr>
                <w:rFonts w:eastAsiaTheme="minorEastAsia"/>
                <w:noProof/>
                <w:lang w:eastAsia="en-GB"/>
              </w:rPr>
              <w:tab/>
            </w:r>
            <w:r w:rsidRPr="004C68B7">
              <w:rPr>
                <w:rStyle w:val="Hyperlink"/>
                <w:noProof/>
              </w:rPr>
              <w:t>Implementation of Isolation</w:t>
            </w:r>
            <w:r>
              <w:rPr>
                <w:noProof/>
                <w:webHidden/>
              </w:rPr>
              <w:tab/>
            </w:r>
            <w:r>
              <w:rPr>
                <w:noProof/>
                <w:webHidden/>
              </w:rPr>
              <w:fldChar w:fldCharType="begin"/>
            </w:r>
            <w:r>
              <w:rPr>
                <w:noProof/>
                <w:webHidden/>
              </w:rPr>
              <w:instrText xml:space="preserve"> PAGEREF _Toc509304926 \h </w:instrText>
            </w:r>
            <w:r>
              <w:rPr>
                <w:noProof/>
                <w:webHidden/>
              </w:rPr>
            </w:r>
            <w:r>
              <w:rPr>
                <w:noProof/>
                <w:webHidden/>
              </w:rPr>
              <w:fldChar w:fldCharType="separate"/>
            </w:r>
            <w:r w:rsidR="00F43B96">
              <w:rPr>
                <w:noProof/>
                <w:webHidden/>
              </w:rPr>
              <w:t>5</w:t>
            </w:r>
            <w:r>
              <w:rPr>
                <w:noProof/>
                <w:webHidden/>
              </w:rPr>
              <w:fldChar w:fldCharType="end"/>
            </w:r>
          </w:hyperlink>
        </w:p>
        <w:p w:rsidR="00F5150C" w:rsidRDefault="00F5150C" w14:paraId="5EF83638" w14:textId="6D66A3CE">
          <w:pPr>
            <w:pStyle w:val="TOC2"/>
            <w:tabs>
              <w:tab w:val="left" w:pos="880"/>
              <w:tab w:val="right" w:leader="dot" w:pos="9016"/>
            </w:tabs>
            <w:rPr>
              <w:rFonts w:eastAsiaTheme="minorEastAsia"/>
              <w:noProof/>
              <w:lang w:eastAsia="en-GB"/>
            </w:rPr>
          </w:pPr>
          <w:hyperlink w:history="1" w:anchor="_Toc509304927">
            <w:r w:rsidRPr="004C68B7">
              <w:rPr>
                <w:rStyle w:val="Hyperlink"/>
                <w:noProof/>
              </w:rPr>
              <w:t>3.6.</w:t>
            </w:r>
            <w:r>
              <w:rPr>
                <w:rFonts w:eastAsiaTheme="minorEastAsia"/>
                <w:noProof/>
                <w:lang w:eastAsia="en-GB"/>
              </w:rPr>
              <w:tab/>
            </w:r>
            <w:r w:rsidRPr="004C68B7">
              <w:rPr>
                <w:rStyle w:val="Hyperlink"/>
                <w:noProof/>
              </w:rPr>
              <w:t>Implementation of Earthing</w:t>
            </w:r>
            <w:r>
              <w:rPr>
                <w:noProof/>
                <w:webHidden/>
              </w:rPr>
              <w:tab/>
            </w:r>
            <w:r>
              <w:rPr>
                <w:noProof/>
                <w:webHidden/>
              </w:rPr>
              <w:fldChar w:fldCharType="begin"/>
            </w:r>
            <w:r>
              <w:rPr>
                <w:noProof/>
                <w:webHidden/>
              </w:rPr>
              <w:instrText xml:space="preserve"> PAGEREF _Toc509304927 \h </w:instrText>
            </w:r>
            <w:r>
              <w:rPr>
                <w:noProof/>
                <w:webHidden/>
              </w:rPr>
            </w:r>
            <w:r>
              <w:rPr>
                <w:noProof/>
                <w:webHidden/>
              </w:rPr>
              <w:fldChar w:fldCharType="separate"/>
            </w:r>
            <w:r w:rsidR="00F43B96">
              <w:rPr>
                <w:noProof/>
                <w:webHidden/>
              </w:rPr>
              <w:t>6</w:t>
            </w:r>
            <w:r>
              <w:rPr>
                <w:noProof/>
                <w:webHidden/>
              </w:rPr>
              <w:fldChar w:fldCharType="end"/>
            </w:r>
          </w:hyperlink>
        </w:p>
        <w:p w:rsidR="00F5150C" w:rsidRDefault="00F5150C" w14:paraId="7344EB2A" w14:textId="421FDC2E">
          <w:pPr>
            <w:pStyle w:val="TOC2"/>
            <w:tabs>
              <w:tab w:val="left" w:pos="880"/>
              <w:tab w:val="right" w:leader="dot" w:pos="9016"/>
            </w:tabs>
            <w:rPr>
              <w:rFonts w:eastAsiaTheme="minorEastAsia"/>
              <w:noProof/>
              <w:lang w:eastAsia="en-GB"/>
            </w:rPr>
          </w:pPr>
          <w:hyperlink w:history="1" w:anchor="_Toc509304928">
            <w:r w:rsidRPr="004C68B7">
              <w:rPr>
                <w:rStyle w:val="Hyperlink"/>
                <w:noProof/>
              </w:rPr>
              <w:t>3.7.</w:t>
            </w:r>
            <w:r>
              <w:rPr>
                <w:rFonts w:eastAsiaTheme="minorEastAsia"/>
                <w:noProof/>
                <w:lang w:eastAsia="en-GB"/>
              </w:rPr>
              <w:tab/>
            </w:r>
            <w:r w:rsidRPr="004C68B7">
              <w:rPr>
                <w:rStyle w:val="Hyperlink"/>
                <w:noProof/>
              </w:rPr>
              <w:t>Record of Safety Precautions (RISSP procedure)</w:t>
            </w:r>
            <w:r>
              <w:rPr>
                <w:noProof/>
                <w:webHidden/>
              </w:rPr>
              <w:tab/>
            </w:r>
            <w:r>
              <w:rPr>
                <w:noProof/>
                <w:webHidden/>
              </w:rPr>
              <w:fldChar w:fldCharType="begin"/>
            </w:r>
            <w:r>
              <w:rPr>
                <w:noProof/>
                <w:webHidden/>
              </w:rPr>
              <w:instrText xml:space="preserve"> PAGEREF _Toc509304928 \h </w:instrText>
            </w:r>
            <w:r>
              <w:rPr>
                <w:noProof/>
                <w:webHidden/>
              </w:rPr>
            </w:r>
            <w:r>
              <w:rPr>
                <w:noProof/>
                <w:webHidden/>
              </w:rPr>
              <w:fldChar w:fldCharType="separate"/>
            </w:r>
            <w:r w:rsidR="00F43B96">
              <w:rPr>
                <w:noProof/>
                <w:webHidden/>
              </w:rPr>
              <w:t>7</w:t>
            </w:r>
            <w:r>
              <w:rPr>
                <w:noProof/>
                <w:webHidden/>
              </w:rPr>
              <w:fldChar w:fldCharType="end"/>
            </w:r>
          </w:hyperlink>
        </w:p>
        <w:p w:rsidR="00F5150C" w:rsidRDefault="00F5150C" w14:paraId="35FEAEE2" w14:textId="7575C36F">
          <w:pPr>
            <w:pStyle w:val="TOC1"/>
            <w:tabs>
              <w:tab w:val="left" w:pos="440"/>
              <w:tab w:val="right" w:leader="dot" w:pos="9016"/>
            </w:tabs>
            <w:rPr>
              <w:rFonts w:eastAsiaTheme="minorEastAsia"/>
              <w:noProof/>
              <w:lang w:eastAsia="en-GB"/>
            </w:rPr>
          </w:pPr>
          <w:hyperlink w:history="1" w:anchor="_Toc509304929">
            <w:r w:rsidRPr="004C68B7">
              <w:rPr>
                <w:rStyle w:val="Hyperlink"/>
                <w:noProof/>
              </w:rPr>
              <w:t>4.</w:t>
            </w:r>
            <w:r>
              <w:rPr>
                <w:rFonts w:eastAsiaTheme="minorEastAsia"/>
                <w:noProof/>
                <w:lang w:eastAsia="en-GB"/>
              </w:rPr>
              <w:tab/>
            </w:r>
            <w:r w:rsidRPr="004C68B7">
              <w:rPr>
                <w:rStyle w:val="Hyperlink"/>
                <w:noProof/>
              </w:rPr>
              <w:t>Management of work in proximity to another party’s system</w:t>
            </w:r>
            <w:r>
              <w:rPr>
                <w:noProof/>
                <w:webHidden/>
              </w:rPr>
              <w:tab/>
            </w:r>
            <w:r>
              <w:rPr>
                <w:noProof/>
                <w:webHidden/>
              </w:rPr>
              <w:fldChar w:fldCharType="begin"/>
            </w:r>
            <w:r>
              <w:rPr>
                <w:noProof/>
                <w:webHidden/>
              </w:rPr>
              <w:instrText xml:space="preserve"> PAGEREF _Toc509304929 \h </w:instrText>
            </w:r>
            <w:r>
              <w:rPr>
                <w:noProof/>
                <w:webHidden/>
              </w:rPr>
            </w:r>
            <w:r>
              <w:rPr>
                <w:noProof/>
                <w:webHidden/>
              </w:rPr>
              <w:fldChar w:fldCharType="separate"/>
            </w:r>
            <w:r w:rsidR="00F43B96">
              <w:rPr>
                <w:noProof/>
                <w:webHidden/>
              </w:rPr>
              <w:t>7</w:t>
            </w:r>
            <w:r>
              <w:rPr>
                <w:noProof/>
                <w:webHidden/>
              </w:rPr>
              <w:fldChar w:fldCharType="end"/>
            </w:r>
          </w:hyperlink>
        </w:p>
        <w:p w:rsidR="00F5150C" w:rsidRDefault="00F5150C" w14:paraId="0687DAEA" w14:textId="7F6A03B9">
          <w:pPr>
            <w:pStyle w:val="TOC2"/>
            <w:tabs>
              <w:tab w:val="left" w:pos="880"/>
              <w:tab w:val="right" w:leader="dot" w:pos="9016"/>
            </w:tabs>
            <w:rPr>
              <w:rFonts w:eastAsiaTheme="minorEastAsia"/>
              <w:noProof/>
              <w:lang w:eastAsia="en-GB"/>
            </w:rPr>
          </w:pPr>
          <w:hyperlink w:history="1" w:anchor="_Toc509304930">
            <w:r w:rsidRPr="004C68B7">
              <w:rPr>
                <w:rStyle w:val="Hyperlink"/>
                <w:noProof/>
              </w:rPr>
              <w:t>4.1.</w:t>
            </w:r>
            <w:r>
              <w:rPr>
                <w:rFonts w:eastAsiaTheme="minorEastAsia"/>
                <w:noProof/>
                <w:lang w:eastAsia="en-GB"/>
              </w:rPr>
              <w:tab/>
            </w:r>
            <w:r w:rsidRPr="004C68B7">
              <w:rPr>
                <w:rStyle w:val="Hyperlink"/>
                <w:noProof/>
              </w:rPr>
              <w:t>Proximity working</w:t>
            </w:r>
            <w:r>
              <w:rPr>
                <w:noProof/>
                <w:webHidden/>
              </w:rPr>
              <w:tab/>
            </w:r>
            <w:r>
              <w:rPr>
                <w:noProof/>
                <w:webHidden/>
              </w:rPr>
              <w:fldChar w:fldCharType="begin"/>
            </w:r>
            <w:r>
              <w:rPr>
                <w:noProof/>
                <w:webHidden/>
              </w:rPr>
              <w:instrText xml:space="preserve"> PAGEREF _Toc509304930 \h </w:instrText>
            </w:r>
            <w:r>
              <w:rPr>
                <w:noProof/>
                <w:webHidden/>
              </w:rPr>
            </w:r>
            <w:r>
              <w:rPr>
                <w:noProof/>
                <w:webHidden/>
              </w:rPr>
              <w:fldChar w:fldCharType="separate"/>
            </w:r>
            <w:r w:rsidR="00F43B96">
              <w:rPr>
                <w:noProof/>
                <w:webHidden/>
              </w:rPr>
              <w:t>7</w:t>
            </w:r>
            <w:r>
              <w:rPr>
                <w:noProof/>
                <w:webHidden/>
              </w:rPr>
              <w:fldChar w:fldCharType="end"/>
            </w:r>
          </w:hyperlink>
        </w:p>
        <w:p w:rsidR="00F5150C" w:rsidRDefault="00F5150C" w14:paraId="24E5E913" w14:textId="1132AE10">
          <w:pPr>
            <w:pStyle w:val="TOC2"/>
            <w:tabs>
              <w:tab w:val="left" w:pos="880"/>
              <w:tab w:val="right" w:leader="dot" w:pos="9016"/>
            </w:tabs>
            <w:rPr>
              <w:rFonts w:eastAsiaTheme="minorEastAsia"/>
              <w:noProof/>
              <w:lang w:eastAsia="en-GB"/>
            </w:rPr>
          </w:pPr>
          <w:hyperlink w:history="1" w:anchor="_Toc509304931">
            <w:r w:rsidRPr="004C68B7">
              <w:rPr>
                <w:rStyle w:val="Hyperlink"/>
                <w:rFonts w:cstheme="minorHAnsi"/>
                <w:noProof/>
              </w:rPr>
              <w:t>4.2.</w:t>
            </w:r>
            <w:r>
              <w:rPr>
                <w:rFonts w:eastAsiaTheme="minorEastAsia"/>
                <w:noProof/>
                <w:lang w:eastAsia="en-GB"/>
              </w:rPr>
              <w:tab/>
            </w:r>
            <w:r w:rsidRPr="004C68B7">
              <w:rPr>
                <w:rStyle w:val="Hyperlink"/>
                <w:noProof/>
              </w:rPr>
              <w:t>Assessment to use proximity working</w:t>
            </w:r>
            <w:r>
              <w:rPr>
                <w:noProof/>
                <w:webHidden/>
              </w:rPr>
              <w:tab/>
            </w:r>
            <w:r>
              <w:rPr>
                <w:noProof/>
                <w:webHidden/>
              </w:rPr>
              <w:fldChar w:fldCharType="begin"/>
            </w:r>
            <w:r>
              <w:rPr>
                <w:noProof/>
                <w:webHidden/>
              </w:rPr>
              <w:instrText xml:space="preserve"> PAGEREF _Toc509304931 \h </w:instrText>
            </w:r>
            <w:r>
              <w:rPr>
                <w:noProof/>
                <w:webHidden/>
              </w:rPr>
            </w:r>
            <w:r>
              <w:rPr>
                <w:noProof/>
                <w:webHidden/>
              </w:rPr>
              <w:fldChar w:fldCharType="separate"/>
            </w:r>
            <w:r w:rsidR="00F43B96">
              <w:rPr>
                <w:noProof/>
                <w:webHidden/>
              </w:rPr>
              <w:t>8</w:t>
            </w:r>
            <w:r>
              <w:rPr>
                <w:noProof/>
                <w:webHidden/>
              </w:rPr>
              <w:fldChar w:fldCharType="end"/>
            </w:r>
          </w:hyperlink>
        </w:p>
        <w:p w:rsidR="00F5150C" w:rsidRDefault="00F5150C" w14:paraId="232B3BDF" w14:textId="6B56B25F">
          <w:pPr>
            <w:pStyle w:val="TOC2"/>
            <w:tabs>
              <w:tab w:val="left" w:pos="880"/>
              <w:tab w:val="right" w:leader="dot" w:pos="9016"/>
            </w:tabs>
            <w:rPr>
              <w:rFonts w:eastAsiaTheme="minorEastAsia"/>
              <w:noProof/>
              <w:lang w:eastAsia="en-GB"/>
            </w:rPr>
          </w:pPr>
          <w:hyperlink w:history="1" w:anchor="_Toc509304932">
            <w:r w:rsidRPr="004C68B7">
              <w:rPr>
                <w:rStyle w:val="Hyperlink"/>
                <w:noProof/>
              </w:rPr>
              <w:t>4.3.</w:t>
            </w:r>
            <w:r>
              <w:rPr>
                <w:rFonts w:eastAsiaTheme="minorEastAsia"/>
                <w:noProof/>
                <w:lang w:eastAsia="en-GB"/>
              </w:rPr>
              <w:tab/>
            </w:r>
            <w:r w:rsidRPr="004C68B7">
              <w:rPr>
                <w:rStyle w:val="Hyperlink"/>
                <w:noProof/>
              </w:rPr>
              <w:t>Establishing Safety Precautions (for Proximity working)</w:t>
            </w:r>
            <w:r>
              <w:rPr>
                <w:noProof/>
                <w:webHidden/>
              </w:rPr>
              <w:tab/>
            </w:r>
            <w:r>
              <w:rPr>
                <w:noProof/>
                <w:webHidden/>
              </w:rPr>
              <w:fldChar w:fldCharType="begin"/>
            </w:r>
            <w:r>
              <w:rPr>
                <w:noProof/>
                <w:webHidden/>
              </w:rPr>
              <w:instrText xml:space="preserve"> PAGEREF _Toc509304932 \h </w:instrText>
            </w:r>
            <w:r>
              <w:rPr>
                <w:noProof/>
                <w:webHidden/>
              </w:rPr>
            </w:r>
            <w:r>
              <w:rPr>
                <w:noProof/>
                <w:webHidden/>
              </w:rPr>
              <w:fldChar w:fldCharType="separate"/>
            </w:r>
            <w:r w:rsidR="00F43B96">
              <w:rPr>
                <w:noProof/>
                <w:webHidden/>
              </w:rPr>
              <w:t>8</w:t>
            </w:r>
            <w:r>
              <w:rPr>
                <w:noProof/>
                <w:webHidden/>
              </w:rPr>
              <w:fldChar w:fldCharType="end"/>
            </w:r>
          </w:hyperlink>
        </w:p>
        <w:p w:rsidR="00F5150C" w:rsidRDefault="00F5150C" w14:paraId="4CA495CE" w14:textId="11C4D672">
          <w:pPr>
            <w:pStyle w:val="TOC2"/>
            <w:tabs>
              <w:tab w:val="left" w:pos="880"/>
              <w:tab w:val="right" w:leader="dot" w:pos="9016"/>
            </w:tabs>
            <w:rPr>
              <w:rFonts w:eastAsiaTheme="minorEastAsia"/>
              <w:noProof/>
              <w:lang w:eastAsia="en-GB"/>
            </w:rPr>
          </w:pPr>
          <w:hyperlink w:history="1" w:anchor="_Toc509304933">
            <w:r w:rsidRPr="004C68B7">
              <w:rPr>
                <w:rStyle w:val="Hyperlink"/>
                <w:noProof/>
              </w:rPr>
              <w:t>4.4.</w:t>
            </w:r>
            <w:r>
              <w:rPr>
                <w:rFonts w:eastAsiaTheme="minorEastAsia"/>
                <w:noProof/>
                <w:lang w:eastAsia="en-GB"/>
              </w:rPr>
              <w:tab/>
            </w:r>
            <w:r w:rsidRPr="004C68B7">
              <w:rPr>
                <w:rStyle w:val="Hyperlink"/>
                <w:noProof/>
              </w:rPr>
              <w:t>Issue of a Permit for Work (for proximity working purposes)</w:t>
            </w:r>
            <w:r>
              <w:rPr>
                <w:noProof/>
                <w:webHidden/>
              </w:rPr>
              <w:tab/>
            </w:r>
            <w:r>
              <w:rPr>
                <w:noProof/>
                <w:webHidden/>
              </w:rPr>
              <w:fldChar w:fldCharType="begin"/>
            </w:r>
            <w:r>
              <w:rPr>
                <w:noProof/>
                <w:webHidden/>
              </w:rPr>
              <w:instrText xml:space="preserve"> PAGEREF _Toc509304933 \h </w:instrText>
            </w:r>
            <w:r>
              <w:rPr>
                <w:noProof/>
                <w:webHidden/>
              </w:rPr>
            </w:r>
            <w:r>
              <w:rPr>
                <w:noProof/>
                <w:webHidden/>
              </w:rPr>
              <w:fldChar w:fldCharType="separate"/>
            </w:r>
            <w:r w:rsidR="00F43B96">
              <w:rPr>
                <w:noProof/>
                <w:webHidden/>
              </w:rPr>
              <w:t>9</w:t>
            </w:r>
            <w:r>
              <w:rPr>
                <w:noProof/>
                <w:webHidden/>
              </w:rPr>
              <w:fldChar w:fldCharType="end"/>
            </w:r>
          </w:hyperlink>
        </w:p>
        <w:p w:rsidR="00F5150C" w:rsidRDefault="00F5150C" w14:paraId="6113D7BA" w14:textId="50E722BD">
          <w:pPr>
            <w:pStyle w:val="TOC2"/>
            <w:tabs>
              <w:tab w:val="left" w:pos="880"/>
              <w:tab w:val="right" w:leader="dot" w:pos="9016"/>
            </w:tabs>
            <w:rPr>
              <w:rFonts w:eastAsiaTheme="minorEastAsia"/>
              <w:noProof/>
              <w:lang w:eastAsia="en-GB"/>
            </w:rPr>
          </w:pPr>
          <w:hyperlink w:history="1" w:anchor="_Toc509304934">
            <w:r w:rsidRPr="004C68B7">
              <w:rPr>
                <w:rStyle w:val="Hyperlink"/>
                <w:noProof/>
              </w:rPr>
              <w:t>4.5.</w:t>
            </w:r>
            <w:r>
              <w:rPr>
                <w:rFonts w:eastAsiaTheme="minorEastAsia"/>
                <w:noProof/>
                <w:lang w:eastAsia="en-GB"/>
              </w:rPr>
              <w:tab/>
            </w:r>
            <w:r w:rsidRPr="004C68B7">
              <w:rPr>
                <w:rStyle w:val="Hyperlink"/>
                <w:noProof/>
              </w:rPr>
              <w:t>Cancellation of Proximity working</w:t>
            </w:r>
            <w:r>
              <w:rPr>
                <w:noProof/>
                <w:webHidden/>
              </w:rPr>
              <w:tab/>
            </w:r>
            <w:r>
              <w:rPr>
                <w:noProof/>
                <w:webHidden/>
              </w:rPr>
              <w:fldChar w:fldCharType="begin"/>
            </w:r>
            <w:r>
              <w:rPr>
                <w:noProof/>
                <w:webHidden/>
              </w:rPr>
              <w:instrText xml:space="preserve"> PAGEREF _Toc509304934 \h </w:instrText>
            </w:r>
            <w:r>
              <w:rPr>
                <w:noProof/>
                <w:webHidden/>
              </w:rPr>
            </w:r>
            <w:r>
              <w:rPr>
                <w:noProof/>
                <w:webHidden/>
              </w:rPr>
              <w:fldChar w:fldCharType="separate"/>
            </w:r>
            <w:r w:rsidR="00F43B96">
              <w:rPr>
                <w:noProof/>
                <w:webHidden/>
              </w:rPr>
              <w:t>9</w:t>
            </w:r>
            <w:r>
              <w:rPr>
                <w:noProof/>
                <w:webHidden/>
              </w:rPr>
              <w:fldChar w:fldCharType="end"/>
            </w:r>
          </w:hyperlink>
        </w:p>
        <w:p w:rsidR="00F5150C" w:rsidRDefault="00F5150C" w14:paraId="5147D6E2" w14:textId="204FCA39">
          <w:pPr>
            <w:pStyle w:val="TOC1"/>
            <w:tabs>
              <w:tab w:val="left" w:pos="440"/>
              <w:tab w:val="right" w:leader="dot" w:pos="9016"/>
            </w:tabs>
            <w:rPr>
              <w:rFonts w:eastAsiaTheme="minorEastAsia"/>
              <w:noProof/>
              <w:lang w:eastAsia="en-GB"/>
            </w:rPr>
          </w:pPr>
          <w:hyperlink w:history="1" w:anchor="_Toc509304935">
            <w:r w:rsidRPr="004C68B7">
              <w:rPr>
                <w:rStyle w:val="Hyperlink"/>
                <w:noProof/>
              </w:rPr>
              <w:t>5.</w:t>
            </w:r>
            <w:r>
              <w:rPr>
                <w:rFonts w:eastAsiaTheme="minorEastAsia"/>
                <w:noProof/>
                <w:lang w:eastAsia="en-GB"/>
              </w:rPr>
              <w:tab/>
            </w:r>
            <w:r w:rsidRPr="004C68B7">
              <w:rPr>
                <w:rStyle w:val="Hyperlink"/>
                <w:noProof/>
              </w:rPr>
              <w:t>Testing</w:t>
            </w:r>
            <w:r>
              <w:rPr>
                <w:noProof/>
                <w:webHidden/>
              </w:rPr>
              <w:tab/>
            </w:r>
            <w:r>
              <w:rPr>
                <w:noProof/>
                <w:webHidden/>
              </w:rPr>
              <w:fldChar w:fldCharType="begin"/>
            </w:r>
            <w:r>
              <w:rPr>
                <w:noProof/>
                <w:webHidden/>
              </w:rPr>
              <w:instrText xml:space="preserve"> PAGEREF _Toc509304935 \h </w:instrText>
            </w:r>
            <w:r>
              <w:rPr>
                <w:noProof/>
                <w:webHidden/>
              </w:rPr>
            </w:r>
            <w:r>
              <w:rPr>
                <w:noProof/>
                <w:webHidden/>
              </w:rPr>
              <w:fldChar w:fldCharType="separate"/>
            </w:r>
            <w:r w:rsidR="00F43B96">
              <w:rPr>
                <w:noProof/>
                <w:webHidden/>
              </w:rPr>
              <w:t>10</w:t>
            </w:r>
            <w:r>
              <w:rPr>
                <w:noProof/>
                <w:webHidden/>
              </w:rPr>
              <w:fldChar w:fldCharType="end"/>
            </w:r>
          </w:hyperlink>
        </w:p>
        <w:p w:rsidR="00F5150C" w:rsidRDefault="00F5150C" w14:paraId="4C0B6D8C" w14:textId="167EF479">
          <w:pPr>
            <w:pStyle w:val="TOC2"/>
            <w:tabs>
              <w:tab w:val="left" w:pos="880"/>
              <w:tab w:val="right" w:leader="dot" w:pos="9016"/>
            </w:tabs>
            <w:rPr>
              <w:rFonts w:eastAsiaTheme="minorEastAsia"/>
              <w:noProof/>
              <w:lang w:eastAsia="en-GB"/>
            </w:rPr>
          </w:pPr>
          <w:hyperlink w:history="1" w:anchor="_Toc509304936">
            <w:r w:rsidRPr="004C68B7">
              <w:rPr>
                <w:rStyle w:val="Hyperlink"/>
                <w:noProof/>
              </w:rPr>
              <w:t>5.1.</w:t>
            </w:r>
            <w:r>
              <w:rPr>
                <w:rFonts w:eastAsiaTheme="minorEastAsia"/>
                <w:noProof/>
                <w:lang w:eastAsia="en-GB"/>
              </w:rPr>
              <w:tab/>
            </w:r>
            <w:r w:rsidRPr="004C68B7">
              <w:rPr>
                <w:rStyle w:val="Hyperlink"/>
                <w:noProof/>
              </w:rPr>
              <w:t>Testing across Control Boundaries</w:t>
            </w:r>
            <w:r>
              <w:rPr>
                <w:noProof/>
                <w:webHidden/>
              </w:rPr>
              <w:tab/>
            </w:r>
            <w:r>
              <w:rPr>
                <w:noProof/>
                <w:webHidden/>
              </w:rPr>
              <w:fldChar w:fldCharType="begin"/>
            </w:r>
            <w:r>
              <w:rPr>
                <w:noProof/>
                <w:webHidden/>
              </w:rPr>
              <w:instrText xml:space="preserve"> PAGEREF _Toc509304936 \h </w:instrText>
            </w:r>
            <w:r>
              <w:rPr>
                <w:noProof/>
                <w:webHidden/>
              </w:rPr>
            </w:r>
            <w:r>
              <w:rPr>
                <w:noProof/>
                <w:webHidden/>
              </w:rPr>
              <w:fldChar w:fldCharType="separate"/>
            </w:r>
            <w:r w:rsidR="00F43B96">
              <w:rPr>
                <w:noProof/>
                <w:webHidden/>
              </w:rPr>
              <w:t>10</w:t>
            </w:r>
            <w:r>
              <w:rPr>
                <w:noProof/>
                <w:webHidden/>
              </w:rPr>
              <w:fldChar w:fldCharType="end"/>
            </w:r>
          </w:hyperlink>
        </w:p>
        <w:p w:rsidR="00F5150C" w:rsidRDefault="00F5150C" w14:paraId="6D767EB4" w14:textId="7967217E">
          <w:pPr>
            <w:pStyle w:val="TOC2"/>
            <w:tabs>
              <w:tab w:val="left" w:pos="880"/>
              <w:tab w:val="right" w:leader="dot" w:pos="9016"/>
            </w:tabs>
            <w:rPr>
              <w:rFonts w:eastAsiaTheme="minorEastAsia"/>
              <w:noProof/>
              <w:lang w:eastAsia="en-GB"/>
            </w:rPr>
          </w:pPr>
          <w:hyperlink w:history="1" w:anchor="_Toc509304937">
            <w:r w:rsidRPr="004C68B7">
              <w:rPr>
                <w:rStyle w:val="Hyperlink"/>
                <w:noProof/>
              </w:rPr>
              <w:t>5.4.</w:t>
            </w:r>
            <w:r>
              <w:rPr>
                <w:rFonts w:eastAsiaTheme="minorEastAsia"/>
                <w:noProof/>
                <w:lang w:eastAsia="en-GB"/>
              </w:rPr>
              <w:tab/>
            </w:r>
            <w:r w:rsidRPr="004C68B7">
              <w:rPr>
                <w:rStyle w:val="Hyperlink"/>
                <w:noProof/>
              </w:rPr>
              <w:t>Notification of testing</w:t>
            </w:r>
            <w:r>
              <w:rPr>
                <w:noProof/>
                <w:webHidden/>
              </w:rPr>
              <w:tab/>
            </w:r>
            <w:r>
              <w:rPr>
                <w:noProof/>
                <w:webHidden/>
              </w:rPr>
              <w:fldChar w:fldCharType="begin"/>
            </w:r>
            <w:r>
              <w:rPr>
                <w:noProof/>
                <w:webHidden/>
              </w:rPr>
              <w:instrText xml:space="preserve"> PAGEREF _Toc509304937 \h </w:instrText>
            </w:r>
            <w:r>
              <w:rPr>
                <w:noProof/>
                <w:webHidden/>
              </w:rPr>
            </w:r>
            <w:r>
              <w:rPr>
                <w:noProof/>
                <w:webHidden/>
              </w:rPr>
              <w:fldChar w:fldCharType="separate"/>
            </w:r>
            <w:r w:rsidR="00F43B96">
              <w:rPr>
                <w:noProof/>
                <w:webHidden/>
              </w:rPr>
              <w:t>11</w:t>
            </w:r>
            <w:r>
              <w:rPr>
                <w:noProof/>
                <w:webHidden/>
              </w:rPr>
              <w:fldChar w:fldCharType="end"/>
            </w:r>
          </w:hyperlink>
        </w:p>
        <w:p w:rsidR="00F5150C" w:rsidRDefault="00F5150C" w14:paraId="75E7C057" w14:textId="441E7E9B">
          <w:pPr>
            <w:pStyle w:val="TOC2"/>
            <w:tabs>
              <w:tab w:val="left" w:pos="880"/>
              <w:tab w:val="right" w:leader="dot" w:pos="9016"/>
            </w:tabs>
            <w:rPr>
              <w:rFonts w:eastAsiaTheme="minorEastAsia"/>
              <w:noProof/>
              <w:lang w:eastAsia="en-GB"/>
            </w:rPr>
          </w:pPr>
          <w:hyperlink w:history="1" w:anchor="_Toc509304938">
            <w:r w:rsidRPr="004C68B7">
              <w:rPr>
                <w:rStyle w:val="Hyperlink"/>
                <w:noProof/>
              </w:rPr>
              <w:t>5.5.</w:t>
            </w:r>
            <w:r>
              <w:rPr>
                <w:rFonts w:eastAsiaTheme="minorEastAsia"/>
                <w:noProof/>
                <w:lang w:eastAsia="en-GB"/>
              </w:rPr>
              <w:tab/>
            </w:r>
            <w:r w:rsidRPr="004C68B7">
              <w:rPr>
                <w:rStyle w:val="Hyperlink"/>
                <w:noProof/>
              </w:rPr>
              <w:t>Operation of apparatus: Option 1: Implementor Controlled</w:t>
            </w:r>
            <w:r>
              <w:rPr>
                <w:noProof/>
                <w:webHidden/>
              </w:rPr>
              <w:tab/>
            </w:r>
            <w:r>
              <w:rPr>
                <w:noProof/>
                <w:webHidden/>
              </w:rPr>
              <w:fldChar w:fldCharType="begin"/>
            </w:r>
            <w:r>
              <w:rPr>
                <w:noProof/>
                <w:webHidden/>
              </w:rPr>
              <w:instrText xml:space="preserve"> PAGEREF _Toc509304938 \h </w:instrText>
            </w:r>
            <w:r>
              <w:rPr>
                <w:noProof/>
                <w:webHidden/>
              </w:rPr>
            </w:r>
            <w:r>
              <w:rPr>
                <w:noProof/>
                <w:webHidden/>
              </w:rPr>
              <w:fldChar w:fldCharType="separate"/>
            </w:r>
            <w:r w:rsidR="00F43B96">
              <w:rPr>
                <w:noProof/>
                <w:webHidden/>
              </w:rPr>
              <w:t>11</w:t>
            </w:r>
            <w:r>
              <w:rPr>
                <w:noProof/>
                <w:webHidden/>
              </w:rPr>
              <w:fldChar w:fldCharType="end"/>
            </w:r>
          </w:hyperlink>
        </w:p>
        <w:p w:rsidR="00F5150C" w:rsidRDefault="00F5150C" w14:paraId="56CABAAC" w14:textId="502E773B">
          <w:pPr>
            <w:pStyle w:val="TOC2"/>
            <w:tabs>
              <w:tab w:val="left" w:pos="880"/>
              <w:tab w:val="right" w:leader="dot" w:pos="9016"/>
            </w:tabs>
            <w:rPr>
              <w:rFonts w:eastAsiaTheme="minorEastAsia"/>
              <w:noProof/>
              <w:lang w:eastAsia="en-GB"/>
            </w:rPr>
          </w:pPr>
          <w:hyperlink w:history="1" w:anchor="_Toc509304939">
            <w:r w:rsidRPr="004C68B7">
              <w:rPr>
                <w:rStyle w:val="Hyperlink"/>
                <w:noProof/>
              </w:rPr>
              <w:t>5.6.</w:t>
            </w:r>
            <w:r>
              <w:rPr>
                <w:rFonts w:eastAsiaTheme="minorEastAsia"/>
                <w:noProof/>
                <w:lang w:eastAsia="en-GB"/>
              </w:rPr>
              <w:tab/>
            </w:r>
            <w:r w:rsidRPr="004C68B7">
              <w:rPr>
                <w:rStyle w:val="Hyperlink"/>
                <w:noProof/>
              </w:rPr>
              <w:t>Temporary Transfer of apparatus: Option 2: Requestor Controlled</w:t>
            </w:r>
            <w:r>
              <w:rPr>
                <w:noProof/>
                <w:webHidden/>
              </w:rPr>
              <w:tab/>
            </w:r>
            <w:r>
              <w:rPr>
                <w:noProof/>
                <w:webHidden/>
              </w:rPr>
              <w:fldChar w:fldCharType="begin"/>
            </w:r>
            <w:r>
              <w:rPr>
                <w:noProof/>
                <w:webHidden/>
              </w:rPr>
              <w:instrText xml:space="preserve"> PAGEREF _Toc509304939 \h </w:instrText>
            </w:r>
            <w:r>
              <w:rPr>
                <w:noProof/>
                <w:webHidden/>
              </w:rPr>
            </w:r>
            <w:r>
              <w:rPr>
                <w:noProof/>
                <w:webHidden/>
              </w:rPr>
              <w:fldChar w:fldCharType="separate"/>
            </w:r>
            <w:r w:rsidR="00F43B96">
              <w:rPr>
                <w:noProof/>
                <w:webHidden/>
              </w:rPr>
              <w:t>12</w:t>
            </w:r>
            <w:r>
              <w:rPr>
                <w:noProof/>
                <w:webHidden/>
              </w:rPr>
              <w:fldChar w:fldCharType="end"/>
            </w:r>
          </w:hyperlink>
        </w:p>
        <w:p w:rsidR="00F5150C" w:rsidRDefault="00F5150C" w14:paraId="3A683612" w14:textId="35BA696C">
          <w:pPr>
            <w:pStyle w:val="TOC2"/>
            <w:tabs>
              <w:tab w:val="left" w:pos="880"/>
              <w:tab w:val="right" w:leader="dot" w:pos="9016"/>
            </w:tabs>
            <w:rPr>
              <w:rFonts w:eastAsiaTheme="minorEastAsia"/>
              <w:noProof/>
              <w:lang w:eastAsia="en-GB"/>
            </w:rPr>
          </w:pPr>
          <w:hyperlink w:history="1" w:anchor="_Toc509304940">
            <w:r w:rsidRPr="004C68B7">
              <w:rPr>
                <w:rStyle w:val="Hyperlink"/>
                <w:noProof/>
              </w:rPr>
              <w:t>5.7.</w:t>
            </w:r>
            <w:r>
              <w:rPr>
                <w:rFonts w:eastAsiaTheme="minorEastAsia"/>
                <w:noProof/>
                <w:lang w:eastAsia="en-GB"/>
              </w:rPr>
              <w:tab/>
            </w:r>
            <w:r w:rsidRPr="004C68B7">
              <w:rPr>
                <w:rStyle w:val="Hyperlink"/>
                <w:noProof/>
              </w:rPr>
              <w:t>Recording Information</w:t>
            </w:r>
            <w:r>
              <w:rPr>
                <w:noProof/>
                <w:webHidden/>
              </w:rPr>
              <w:tab/>
            </w:r>
            <w:r>
              <w:rPr>
                <w:noProof/>
                <w:webHidden/>
              </w:rPr>
              <w:fldChar w:fldCharType="begin"/>
            </w:r>
            <w:r>
              <w:rPr>
                <w:noProof/>
                <w:webHidden/>
              </w:rPr>
              <w:instrText xml:space="preserve"> PAGEREF _Toc509304940 \h </w:instrText>
            </w:r>
            <w:r>
              <w:rPr>
                <w:noProof/>
                <w:webHidden/>
              </w:rPr>
            </w:r>
            <w:r>
              <w:rPr>
                <w:noProof/>
                <w:webHidden/>
              </w:rPr>
              <w:fldChar w:fldCharType="separate"/>
            </w:r>
            <w:r w:rsidR="00F43B96">
              <w:rPr>
                <w:noProof/>
                <w:webHidden/>
              </w:rPr>
              <w:t>12</w:t>
            </w:r>
            <w:r>
              <w:rPr>
                <w:noProof/>
                <w:webHidden/>
              </w:rPr>
              <w:fldChar w:fldCharType="end"/>
            </w:r>
          </w:hyperlink>
        </w:p>
        <w:p w:rsidR="00F5150C" w:rsidRDefault="00F5150C" w14:paraId="4AEF255C" w14:textId="677A9B9A">
          <w:pPr>
            <w:pStyle w:val="TOC2"/>
            <w:tabs>
              <w:tab w:val="left" w:pos="880"/>
              <w:tab w:val="right" w:leader="dot" w:pos="9016"/>
            </w:tabs>
            <w:rPr>
              <w:rFonts w:eastAsiaTheme="minorEastAsia"/>
              <w:noProof/>
              <w:lang w:eastAsia="en-GB"/>
            </w:rPr>
          </w:pPr>
          <w:hyperlink w:history="1" w:anchor="_Toc509304941">
            <w:r w:rsidRPr="004C68B7">
              <w:rPr>
                <w:rStyle w:val="Hyperlink"/>
                <w:noProof/>
              </w:rPr>
              <w:t>5.8.</w:t>
            </w:r>
            <w:r>
              <w:rPr>
                <w:rFonts w:eastAsiaTheme="minorEastAsia"/>
                <w:noProof/>
                <w:lang w:eastAsia="en-GB"/>
              </w:rPr>
              <w:tab/>
            </w:r>
            <w:r w:rsidRPr="004C68B7">
              <w:rPr>
                <w:rStyle w:val="Hyperlink"/>
                <w:noProof/>
              </w:rPr>
              <w:t>Issue of Sanction for Test Documentation</w:t>
            </w:r>
            <w:r>
              <w:rPr>
                <w:noProof/>
                <w:webHidden/>
              </w:rPr>
              <w:tab/>
            </w:r>
            <w:r>
              <w:rPr>
                <w:noProof/>
                <w:webHidden/>
              </w:rPr>
              <w:fldChar w:fldCharType="begin"/>
            </w:r>
            <w:r>
              <w:rPr>
                <w:noProof/>
                <w:webHidden/>
              </w:rPr>
              <w:instrText xml:space="preserve"> PAGEREF _Toc509304941 \h </w:instrText>
            </w:r>
            <w:r>
              <w:rPr>
                <w:noProof/>
                <w:webHidden/>
              </w:rPr>
            </w:r>
            <w:r>
              <w:rPr>
                <w:noProof/>
                <w:webHidden/>
              </w:rPr>
              <w:fldChar w:fldCharType="separate"/>
            </w:r>
            <w:r w:rsidR="00F43B96">
              <w:rPr>
                <w:noProof/>
                <w:webHidden/>
              </w:rPr>
              <w:t>12</w:t>
            </w:r>
            <w:r>
              <w:rPr>
                <w:noProof/>
                <w:webHidden/>
              </w:rPr>
              <w:fldChar w:fldCharType="end"/>
            </w:r>
          </w:hyperlink>
        </w:p>
        <w:p w:rsidR="00F5150C" w:rsidRDefault="00F5150C" w14:paraId="53790593" w14:textId="379F7F98">
          <w:pPr>
            <w:pStyle w:val="TOC2"/>
            <w:tabs>
              <w:tab w:val="left" w:pos="880"/>
              <w:tab w:val="right" w:leader="dot" w:pos="9016"/>
            </w:tabs>
            <w:rPr>
              <w:rFonts w:eastAsiaTheme="minorEastAsia"/>
              <w:noProof/>
              <w:lang w:eastAsia="en-GB"/>
            </w:rPr>
          </w:pPr>
          <w:hyperlink w:history="1" w:anchor="_Toc509304942">
            <w:r w:rsidRPr="004C68B7">
              <w:rPr>
                <w:rStyle w:val="Hyperlink"/>
                <w:noProof/>
              </w:rPr>
              <w:t>5.9.</w:t>
            </w:r>
            <w:r>
              <w:rPr>
                <w:rFonts w:eastAsiaTheme="minorEastAsia"/>
                <w:noProof/>
                <w:lang w:eastAsia="en-GB"/>
              </w:rPr>
              <w:tab/>
            </w:r>
            <w:r w:rsidRPr="004C68B7">
              <w:rPr>
                <w:rStyle w:val="Hyperlink"/>
                <w:noProof/>
              </w:rPr>
              <w:t>Cancellation of Testing</w:t>
            </w:r>
            <w:r>
              <w:rPr>
                <w:noProof/>
                <w:webHidden/>
              </w:rPr>
              <w:tab/>
            </w:r>
            <w:r>
              <w:rPr>
                <w:noProof/>
                <w:webHidden/>
              </w:rPr>
              <w:fldChar w:fldCharType="begin"/>
            </w:r>
            <w:r>
              <w:rPr>
                <w:noProof/>
                <w:webHidden/>
              </w:rPr>
              <w:instrText xml:space="preserve"> PAGEREF _Toc509304942 \h </w:instrText>
            </w:r>
            <w:r>
              <w:rPr>
                <w:noProof/>
                <w:webHidden/>
              </w:rPr>
            </w:r>
            <w:r>
              <w:rPr>
                <w:noProof/>
                <w:webHidden/>
              </w:rPr>
              <w:fldChar w:fldCharType="separate"/>
            </w:r>
            <w:r w:rsidR="00F43B96">
              <w:rPr>
                <w:noProof/>
                <w:webHidden/>
              </w:rPr>
              <w:t>13</w:t>
            </w:r>
            <w:r>
              <w:rPr>
                <w:noProof/>
                <w:webHidden/>
              </w:rPr>
              <w:fldChar w:fldCharType="end"/>
            </w:r>
          </w:hyperlink>
        </w:p>
        <w:p w:rsidR="00F5150C" w:rsidRDefault="00F5150C" w14:paraId="64D7B95C" w14:textId="6DD8F125">
          <w:pPr>
            <w:pStyle w:val="TOC1"/>
            <w:tabs>
              <w:tab w:val="left" w:pos="440"/>
              <w:tab w:val="right" w:leader="dot" w:pos="9016"/>
            </w:tabs>
            <w:rPr>
              <w:rFonts w:eastAsiaTheme="minorEastAsia"/>
              <w:noProof/>
              <w:lang w:eastAsia="en-GB"/>
            </w:rPr>
          </w:pPr>
          <w:hyperlink w:history="1" w:anchor="_Toc509304943">
            <w:r w:rsidRPr="004C68B7">
              <w:rPr>
                <w:rStyle w:val="Hyperlink"/>
                <w:noProof/>
              </w:rPr>
              <w:t>6.</w:t>
            </w:r>
            <w:r>
              <w:rPr>
                <w:rFonts w:eastAsiaTheme="minorEastAsia"/>
                <w:noProof/>
                <w:lang w:eastAsia="en-GB"/>
              </w:rPr>
              <w:tab/>
            </w:r>
            <w:r w:rsidRPr="004C68B7">
              <w:rPr>
                <w:rStyle w:val="Hyperlink"/>
                <w:noProof/>
              </w:rPr>
              <w:t>Emergency Situations</w:t>
            </w:r>
            <w:r>
              <w:rPr>
                <w:noProof/>
                <w:webHidden/>
              </w:rPr>
              <w:tab/>
            </w:r>
            <w:r>
              <w:rPr>
                <w:noProof/>
                <w:webHidden/>
              </w:rPr>
              <w:fldChar w:fldCharType="begin"/>
            </w:r>
            <w:r>
              <w:rPr>
                <w:noProof/>
                <w:webHidden/>
              </w:rPr>
              <w:instrText xml:space="preserve"> PAGEREF _Toc509304943 \h </w:instrText>
            </w:r>
            <w:r>
              <w:rPr>
                <w:noProof/>
                <w:webHidden/>
              </w:rPr>
            </w:r>
            <w:r>
              <w:rPr>
                <w:noProof/>
                <w:webHidden/>
              </w:rPr>
              <w:fldChar w:fldCharType="separate"/>
            </w:r>
            <w:r w:rsidR="00F43B96">
              <w:rPr>
                <w:noProof/>
                <w:webHidden/>
              </w:rPr>
              <w:t>13</w:t>
            </w:r>
            <w:r>
              <w:rPr>
                <w:noProof/>
                <w:webHidden/>
              </w:rPr>
              <w:fldChar w:fldCharType="end"/>
            </w:r>
          </w:hyperlink>
        </w:p>
        <w:p w:rsidR="00F5150C" w:rsidRDefault="00F5150C" w14:paraId="42EED9E9" w14:textId="69A984FB">
          <w:pPr>
            <w:pStyle w:val="TOC1"/>
            <w:tabs>
              <w:tab w:val="left" w:pos="440"/>
              <w:tab w:val="right" w:leader="dot" w:pos="9016"/>
            </w:tabs>
            <w:rPr>
              <w:rFonts w:eastAsiaTheme="minorEastAsia"/>
              <w:noProof/>
              <w:lang w:eastAsia="en-GB"/>
            </w:rPr>
          </w:pPr>
          <w:hyperlink w:history="1" w:anchor="_Toc509304944">
            <w:r w:rsidRPr="004C68B7">
              <w:rPr>
                <w:rStyle w:val="Hyperlink"/>
                <w:noProof/>
              </w:rPr>
              <w:t>7.</w:t>
            </w:r>
            <w:r>
              <w:rPr>
                <w:rFonts w:eastAsiaTheme="minorEastAsia"/>
                <w:noProof/>
                <w:lang w:eastAsia="en-GB"/>
              </w:rPr>
              <w:tab/>
            </w:r>
            <w:r w:rsidRPr="004C68B7">
              <w:rPr>
                <w:rStyle w:val="Hyperlink"/>
                <w:noProof/>
              </w:rPr>
              <w:t>Loss of Integrity of Safety Precautions</w:t>
            </w:r>
            <w:r>
              <w:rPr>
                <w:noProof/>
                <w:webHidden/>
              </w:rPr>
              <w:tab/>
            </w:r>
            <w:r>
              <w:rPr>
                <w:noProof/>
                <w:webHidden/>
              </w:rPr>
              <w:fldChar w:fldCharType="begin"/>
            </w:r>
            <w:r>
              <w:rPr>
                <w:noProof/>
                <w:webHidden/>
              </w:rPr>
              <w:instrText xml:space="preserve"> PAGEREF _Toc509304944 \h </w:instrText>
            </w:r>
            <w:r>
              <w:rPr>
                <w:noProof/>
                <w:webHidden/>
              </w:rPr>
            </w:r>
            <w:r>
              <w:rPr>
                <w:noProof/>
                <w:webHidden/>
              </w:rPr>
              <w:fldChar w:fldCharType="separate"/>
            </w:r>
            <w:r w:rsidR="00F43B96">
              <w:rPr>
                <w:noProof/>
                <w:webHidden/>
              </w:rPr>
              <w:t>14</w:t>
            </w:r>
            <w:r>
              <w:rPr>
                <w:noProof/>
                <w:webHidden/>
              </w:rPr>
              <w:fldChar w:fldCharType="end"/>
            </w:r>
          </w:hyperlink>
        </w:p>
        <w:p w:rsidR="00F5150C" w:rsidRDefault="00F5150C" w14:paraId="602A912A" w14:textId="1400E6B0">
          <w:pPr>
            <w:pStyle w:val="TOC1"/>
            <w:tabs>
              <w:tab w:val="left" w:pos="440"/>
              <w:tab w:val="right" w:leader="dot" w:pos="9016"/>
            </w:tabs>
            <w:rPr>
              <w:rFonts w:eastAsiaTheme="minorEastAsia"/>
              <w:noProof/>
              <w:lang w:eastAsia="en-GB"/>
            </w:rPr>
          </w:pPr>
          <w:hyperlink w:history="1" w:anchor="_Toc509304945">
            <w:r w:rsidRPr="004C68B7">
              <w:rPr>
                <w:rStyle w:val="Hyperlink"/>
                <w:noProof/>
              </w:rPr>
              <w:t>8.</w:t>
            </w:r>
            <w:r>
              <w:rPr>
                <w:rFonts w:eastAsiaTheme="minorEastAsia"/>
                <w:noProof/>
                <w:lang w:eastAsia="en-GB"/>
              </w:rPr>
              <w:tab/>
            </w:r>
            <w:r w:rsidRPr="004C68B7">
              <w:rPr>
                <w:rStyle w:val="Hyperlink"/>
                <w:noProof/>
              </w:rPr>
              <w:t>Safety Log</w:t>
            </w:r>
            <w:r>
              <w:rPr>
                <w:noProof/>
                <w:webHidden/>
              </w:rPr>
              <w:tab/>
            </w:r>
            <w:r>
              <w:rPr>
                <w:noProof/>
                <w:webHidden/>
              </w:rPr>
              <w:fldChar w:fldCharType="begin"/>
            </w:r>
            <w:r>
              <w:rPr>
                <w:noProof/>
                <w:webHidden/>
              </w:rPr>
              <w:instrText xml:space="preserve"> PAGEREF _Toc509304945 \h </w:instrText>
            </w:r>
            <w:r>
              <w:rPr>
                <w:noProof/>
                <w:webHidden/>
              </w:rPr>
            </w:r>
            <w:r>
              <w:rPr>
                <w:noProof/>
                <w:webHidden/>
              </w:rPr>
              <w:fldChar w:fldCharType="separate"/>
            </w:r>
            <w:r w:rsidR="00F43B96">
              <w:rPr>
                <w:noProof/>
                <w:webHidden/>
              </w:rPr>
              <w:t>14</w:t>
            </w:r>
            <w:r>
              <w:rPr>
                <w:noProof/>
                <w:webHidden/>
              </w:rPr>
              <w:fldChar w:fldCharType="end"/>
            </w:r>
          </w:hyperlink>
        </w:p>
        <w:p w:rsidR="00F5150C" w:rsidRDefault="00F5150C" w14:paraId="5C0FEA13" w14:textId="40DC2C10">
          <w:pPr>
            <w:pStyle w:val="TOC1"/>
            <w:tabs>
              <w:tab w:val="left" w:pos="440"/>
              <w:tab w:val="right" w:leader="dot" w:pos="9016"/>
            </w:tabs>
            <w:rPr>
              <w:rFonts w:eastAsiaTheme="minorEastAsia"/>
              <w:noProof/>
              <w:lang w:eastAsia="en-GB"/>
            </w:rPr>
          </w:pPr>
          <w:hyperlink w:history="1" w:anchor="_Toc509304946">
            <w:r w:rsidRPr="004C68B7">
              <w:rPr>
                <w:rStyle w:val="Hyperlink"/>
                <w:noProof/>
              </w:rPr>
              <w:t>9.</w:t>
            </w:r>
            <w:r>
              <w:rPr>
                <w:rFonts w:eastAsiaTheme="minorEastAsia"/>
                <w:noProof/>
                <w:lang w:eastAsia="en-GB"/>
              </w:rPr>
              <w:tab/>
            </w:r>
            <w:r w:rsidRPr="004C68B7">
              <w:rPr>
                <w:rStyle w:val="Hyperlink"/>
                <w:noProof/>
              </w:rPr>
              <w:t>List of Authorised Persons</w:t>
            </w:r>
            <w:r>
              <w:rPr>
                <w:noProof/>
                <w:webHidden/>
              </w:rPr>
              <w:tab/>
            </w:r>
            <w:r>
              <w:rPr>
                <w:noProof/>
                <w:webHidden/>
              </w:rPr>
              <w:fldChar w:fldCharType="begin"/>
            </w:r>
            <w:r>
              <w:rPr>
                <w:noProof/>
                <w:webHidden/>
              </w:rPr>
              <w:instrText xml:space="preserve"> PAGEREF _Toc509304946 \h </w:instrText>
            </w:r>
            <w:r>
              <w:rPr>
                <w:noProof/>
                <w:webHidden/>
              </w:rPr>
            </w:r>
            <w:r>
              <w:rPr>
                <w:noProof/>
                <w:webHidden/>
              </w:rPr>
              <w:fldChar w:fldCharType="separate"/>
            </w:r>
            <w:r w:rsidR="00F43B96">
              <w:rPr>
                <w:noProof/>
                <w:webHidden/>
              </w:rPr>
              <w:t>14</w:t>
            </w:r>
            <w:r>
              <w:rPr>
                <w:noProof/>
                <w:webHidden/>
              </w:rPr>
              <w:fldChar w:fldCharType="end"/>
            </w:r>
          </w:hyperlink>
        </w:p>
        <w:p w:rsidR="00F5150C" w:rsidRDefault="00F5150C" w14:paraId="6993B15E" w14:textId="014D2855">
          <w:pPr>
            <w:pStyle w:val="TOC1"/>
            <w:tabs>
              <w:tab w:val="left" w:pos="660"/>
              <w:tab w:val="right" w:leader="dot" w:pos="9016"/>
            </w:tabs>
            <w:rPr>
              <w:rFonts w:eastAsiaTheme="minorEastAsia"/>
              <w:noProof/>
              <w:lang w:eastAsia="en-GB"/>
            </w:rPr>
          </w:pPr>
          <w:hyperlink w:history="1" w:anchor="_Toc509304947">
            <w:r w:rsidRPr="004C68B7">
              <w:rPr>
                <w:rStyle w:val="Hyperlink"/>
                <w:noProof/>
              </w:rPr>
              <w:t>10.</w:t>
            </w:r>
            <w:r>
              <w:rPr>
                <w:rFonts w:eastAsiaTheme="minorEastAsia"/>
                <w:noProof/>
                <w:lang w:eastAsia="en-GB"/>
              </w:rPr>
              <w:tab/>
            </w:r>
            <w:r w:rsidRPr="004C68B7">
              <w:rPr>
                <w:rStyle w:val="Hyperlink"/>
                <w:noProof/>
              </w:rPr>
              <w:t>APPENDIX A: RISSP-R Form</w:t>
            </w:r>
            <w:r>
              <w:rPr>
                <w:noProof/>
                <w:webHidden/>
              </w:rPr>
              <w:tab/>
            </w:r>
            <w:r>
              <w:rPr>
                <w:noProof/>
                <w:webHidden/>
              </w:rPr>
              <w:fldChar w:fldCharType="begin"/>
            </w:r>
            <w:r>
              <w:rPr>
                <w:noProof/>
                <w:webHidden/>
              </w:rPr>
              <w:instrText xml:space="preserve"> PAGEREF _Toc509304947 \h </w:instrText>
            </w:r>
            <w:r>
              <w:rPr>
                <w:noProof/>
                <w:webHidden/>
              </w:rPr>
            </w:r>
            <w:r>
              <w:rPr>
                <w:noProof/>
                <w:webHidden/>
              </w:rPr>
              <w:fldChar w:fldCharType="separate"/>
            </w:r>
            <w:r w:rsidR="00F43B96">
              <w:rPr>
                <w:noProof/>
                <w:webHidden/>
              </w:rPr>
              <w:t>15</w:t>
            </w:r>
            <w:r>
              <w:rPr>
                <w:noProof/>
                <w:webHidden/>
              </w:rPr>
              <w:fldChar w:fldCharType="end"/>
            </w:r>
          </w:hyperlink>
        </w:p>
        <w:p w:rsidR="00F5150C" w:rsidRDefault="00F5150C" w14:paraId="62085483" w14:textId="0E878790">
          <w:pPr>
            <w:pStyle w:val="TOC1"/>
            <w:tabs>
              <w:tab w:val="left" w:pos="660"/>
              <w:tab w:val="right" w:leader="dot" w:pos="9016"/>
            </w:tabs>
            <w:rPr>
              <w:rFonts w:eastAsiaTheme="minorEastAsia"/>
              <w:noProof/>
              <w:lang w:eastAsia="en-GB"/>
            </w:rPr>
          </w:pPr>
          <w:hyperlink w:history="1" w:anchor="_Toc509304948">
            <w:r w:rsidRPr="004C68B7">
              <w:rPr>
                <w:rStyle w:val="Hyperlink"/>
                <w:noProof/>
              </w:rPr>
              <w:t>11.</w:t>
            </w:r>
            <w:r>
              <w:rPr>
                <w:rFonts w:eastAsiaTheme="minorEastAsia"/>
                <w:noProof/>
                <w:lang w:eastAsia="en-GB"/>
              </w:rPr>
              <w:tab/>
            </w:r>
            <w:r w:rsidRPr="004C68B7">
              <w:rPr>
                <w:rStyle w:val="Hyperlink"/>
                <w:noProof/>
              </w:rPr>
              <w:t>APPENDIX B: RISSP-I Form</w:t>
            </w:r>
            <w:r>
              <w:rPr>
                <w:noProof/>
                <w:webHidden/>
              </w:rPr>
              <w:tab/>
            </w:r>
            <w:r>
              <w:rPr>
                <w:noProof/>
                <w:webHidden/>
              </w:rPr>
              <w:fldChar w:fldCharType="begin"/>
            </w:r>
            <w:r>
              <w:rPr>
                <w:noProof/>
                <w:webHidden/>
              </w:rPr>
              <w:instrText xml:space="preserve"> PAGEREF _Toc509304948 \h </w:instrText>
            </w:r>
            <w:r>
              <w:rPr>
                <w:noProof/>
                <w:webHidden/>
              </w:rPr>
            </w:r>
            <w:r>
              <w:rPr>
                <w:noProof/>
                <w:webHidden/>
              </w:rPr>
              <w:fldChar w:fldCharType="separate"/>
            </w:r>
            <w:r w:rsidR="00F43B96">
              <w:rPr>
                <w:noProof/>
                <w:webHidden/>
              </w:rPr>
              <w:t>17</w:t>
            </w:r>
            <w:r>
              <w:rPr>
                <w:noProof/>
                <w:webHidden/>
              </w:rPr>
              <w:fldChar w:fldCharType="end"/>
            </w:r>
          </w:hyperlink>
        </w:p>
        <w:p w:rsidR="001654A4" w:rsidRDefault="001654A4" w14:paraId="452D75CA" w14:textId="77777777">
          <w:r w:rsidRPr="00753C44">
            <w:rPr>
              <w:rFonts w:cstheme="minorHAnsi"/>
              <w:b/>
              <w:bCs/>
              <w:noProof/>
            </w:rPr>
            <w:fldChar w:fldCharType="end"/>
          </w:r>
        </w:p>
      </w:sdtContent>
    </w:sdt>
    <w:p w:rsidRPr="00753C44" w:rsidR="00E05711" w:rsidP="00D65EFE" w:rsidRDefault="00E05711" w14:paraId="7C0CAD08" w14:textId="52AB59DE">
      <w:pPr>
        <w:pStyle w:val="Heading1"/>
        <w:numPr>
          <w:ilvl w:val="0"/>
          <w:numId w:val="1"/>
        </w:numPr>
      </w:pPr>
      <w:bookmarkStart w:name="_Toc509304916" w:id="1"/>
      <w:r w:rsidRPr="00753C44">
        <w:t>Introduction</w:t>
      </w:r>
      <w:bookmarkEnd w:id="1"/>
    </w:p>
    <w:p w:rsidRPr="006816AB" w:rsidR="00E05711" w:rsidP="00957833" w:rsidRDefault="00E05711" w14:paraId="0D570644" w14:textId="77777777">
      <w:pPr>
        <w:pStyle w:val="Heading2"/>
        <w:numPr>
          <w:ilvl w:val="1"/>
          <w:numId w:val="1"/>
        </w:numPr>
        <w:ind w:left="1134"/>
        <w:jc w:val="both"/>
        <w:rPr>
          <w:i w:val="0"/>
        </w:rPr>
      </w:pPr>
      <w:bookmarkStart w:name="_Toc509304917" w:id="2"/>
      <w:r w:rsidRPr="006816AB">
        <w:rPr>
          <w:i w:val="0"/>
        </w:rPr>
        <w:t>Scope</w:t>
      </w:r>
      <w:bookmarkEnd w:id="2"/>
    </w:p>
    <w:p w:rsidR="00E05711" w:rsidP="00957833" w:rsidRDefault="00E05711" w14:paraId="5E982A01" w14:textId="57BB6D1A">
      <w:pPr>
        <w:pStyle w:val="ListParagraph"/>
        <w:numPr>
          <w:ilvl w:val="2"/>
          <w:numId w:val="1"/>
        </w:numPr>
        <w:ind w:left="1134"/>
        <w:jc w:val="both"/>
      </w:pPr>
      <w:r>
        <w:t xml:space="preserve">This procedure specifies the procedures to be used by each </w:t>
      </w:r>
      <w:r w:rsidR="0066704E">
        <w:t xml:space="preserve">Party </w:t>
      </w:r>
      <w:r>
        <w:t>for the co-ordination,</w:t>
      </w:r>
      <w:r w:rsidRPr="00E05711">
        <w:t xml:space="preserve"> </w:t>
      </w:r>
      <w:r>
        <w:t>establishment and maintenance of necessary Safety Precautions when:</w:t>
      </w:r>
    </w:p>
    <w:p w:rsidR="00E05711" w:rsidP="00957833" w:rsidRDefault="00E05711" w14:paraId="0E905743" w14:textId="1F2C0488">
      <w:pPr>
        <w:pStyle w:val="ListParagraph"/>
        <w:numPr>
          <w:ilvl w:val="0"/>
          <w:numId w:val="2"/>
        </w:numPr>
        <w:ind w:left="1134"/>
        <w:jc w:val="both"/>
      </w:pPr>
      <w:r>
        <w:t>Work is to be carried out on a Party</w:t>
      </w:r>
      <w:r w:rsidR="0000175A">
        <w:t>’s</w:t>
      </w:r>
      <w:r>
        <w:t xml:space="preserve"> Plant and/or Apparatus that, to be done safely, requires Safety Precautions to be established and maintained on another Party's Transmission System and/or on another System connected to that Party’s Transmission System); and/or</w:t>
      </w:r>
    </w:p>
    <w:p w:rsidR="00E05711" w:rsidP="00957833" w:rsidRDefault="00E05711" w14:paraId="52705239" w14:textId="70DA5CCD">
      <w:pPr>
        <w:pStyle w:val="ListParagraph"/>
        <w:numPr>
          <w:ilvl w:val="0"/>
          <w:numId w:val="2"/>
        </w:numPr>
        <w:ind w:left="1134"/>
        <w:jc w:val="both"/>
      </w:pPr>
      <w:r>
        <w:t xml:space="preserve">A </w:t>
      </w:r>
      <w:r w:rsidR="001F112C">
        <w:t xml:space="preserve">party </w:t>
      </w:r>
      <w:r>
        <w:t xml:space="preserve">requires Safety Precautions from </w:t>
      </w:r>
      <w:r w:rsidR="000922ED">
        <w:t xml:space="preserve">another </w:t>
      </w:r>
      <w:r>
        <w:t>Party under OC8 of the Grid Code and this requires Safety Precautions on another Party's Transmission System (and/or on another System connected to that Party's Transmission System)</w:t>
      </w:r>
    </w:p>
    <w:p w:rsidR="00E05711" w:rsidP="00957833" w:rsidRDefault="00E05711" w14:paraId="3A0F26FB" w14:textId="77777777">
      <w:pPr>
        <w:pStyle w:val="ListParagraph"/>
        <w:numPr>
          <w:ilvl w:val="2"/>
          <w:numId w:val="1"/>
        </w:numPr>
        <w:ind w:left="1134"/>
        <w:jc w:val="both"/>
      </w:pPr>
      <w:r w:rsidRPr="00E05711">
        <w:t>In this procedure, the term "work" includes testing, other than tests covered by STCPs 08-1 to 08-</w:t>
      </w:r>
      <w:r>
        <w:t>4</w:t>
      </w:r>
    </w:p>
    <w:p w:rsidR="00E05711" w:rsidP="00957833" w:rsidRDefault="00E05711" w14:paraId="72572F97" w14:textId="48859869">
      <w:pPr>
        <w:pStyle w:val="ListParagraph"/>
        <w:numPr>
          <w:ilvl w:val="2"/>
          <w:numId w:val="1"/>
        </w:numPr>
        <w:ind w:left="1134"/>
        <w:jc w:val="both"/>
      </w:pPr>
      <w:r w:rsidRPr="00E05711">
        <w:t xml:space="preserve">Where section 1.1.1 applies and this requires Safety Precautions to be requested on </w:t>
      </w:r>
      <w:r w:rsidRPr="00E05711" w:rsidR="002C6CED">
        <w:t xml:space="preserve">a </w:t>
      </w:r>
      <w:r w:rsidR="0066704E">
        <w:t>party’s</w:t>
      </w:r>
      <w:r w:rsidRPr="00E05711" w:rsidR="0066704E">
        <w:t xml:space="preserve"> </w:t>
      </w:r>
      <w:r w:rsidRPr="00E05711">
        <w:t>System connected to the relevant Party's Transmission System, then the Procedures under OC8 of the Grid Code shall be followed.</w:t>
      </w:r>
    </w:p>
    <w:p w:rsidR="00E05711" w:rsidP="00957833" w:rsidRDefault="00E05711" w14:paraId="15C9ADD7" w14:textId="77777777">
      <w:pPr>
        <w:pStyle w:val="ListParagraph"/>
        <w:numPr>
          <w:ilvl w:val="2"/>
          <w:numId w:val="1"/>
        </w:numPr>
        <w:ind w:left="1134"/>
        <w:jc w:val="both"/>
      </w:pPr>
      <w:r>
        <w:t>This procedure does not apply where Safety Precautions are required solely within one Party's</w:t>
      </w:r>
      <w:r w:rsidRPr="00E05711">
        <w:t xml:space="preserve"> </w:t>
      </w:r>
      <w:r>
        <w:t>Transmission System.</w:t>
      </w:r>
    </w:p>
    <w:p w:rsidR="00E05711" w:rsidP="00957833" w:rsidRDefault="00E05711" w14:paraId="751EDFDA" w14:textId="4B6FEC1A">
      <w:pPr>
        <w:pStyle w:val="ListParagraph"/>
        <w:numPr>
          <w:ilvl w:val="2"/>
          <w:numId w:val="1"/>
        </w:numPr>
        <w:ind w:left="1134"/>
        <w:jc w:val="both"/>
      </w:pPr>
      <w:r>
        <w:t xml:space="preserve">This procedure does not seek to impose a particular set of Safety Rules on any other </w:t>
      </w:r>
      <w:r w:rsidR="0000175A">
        <w:t>party</w:t>
      </w:r>
      <w:r>
        <w:t>. Each</w:t>
      </w:r>
      <w:r w:rsidRPr="00E05711">
        <w:t xml:space="preserve"> </w:t>
      </w:r>
      <w:r>
        <w:t>Party may adopt and implement its own Safety Rules.</w:t>
      </w:r>
    </w:p>
    <w:p w:rsidRPr="006816AB" w:rsidR="006816AB" w:rsidP="006816AB" w:rsidRDefault="00E05711" w14:paraId="3C7EAABA" w14:textId="77777777">
      <w:pPr>
        <w:pStyle w:val="Heading1"/>
        <w:numPr>
          <w:ilvl w:val="0"/>
          <w:numId w:val="1"/>
        </w:numPr>
        <w:jc w:val="both"/>
      </w:pPr>
      <w:bookmarkStart w:name="_Toc509304918" w:id="3"/>
      <w:r>
        <w:t>Abbreviations and Definitions</w:t>
      </w:r>
      <w:bookmarkEnd w:id="3"/>
    </w:p>
    <w:p w:rsidRPr="00D65EFE" w:rsidR="00242E9A" w:rsidP="00D65EFE" w:rsidRDefault="00242E9A" w14:paraId="62687736" w14:textId="77777777">
      <w:pPr>
        <w:pStyle w:val="Heading2"/>
        <w:numPr>
          <w:ilvl w:val="1"/>
          <w:numId w:val="1"/>
        </w:numPr>
        <w:ind w:left="1134"/>
        <w:jc w:val="both"/>
        <w:rPr>
          <w:i w:val="0"/>
        </w:rPr>
      </w:pPr>
      <w:bookmarkStart w:name="_Toc509304919" w:id="4"/>
      <w:r w:rsidRPr="00D65EFE">
        <w:rPr>
          <w:i w:val="0"/>
        </w:rPr>
        <w:t>Abbreviations</w:t>
      </w:r>
      <w:bookmarkEnd w:id="4"/>
    </w:p>
    <w:p w:rsidR="00F04798" w:rsidP="00F04798" w:rsidRDefault="00F04798" w14:paraId="5CB2440F" w14:textId="77777777">
      <w:pPr>
        <w:jc w:val="both"/>
      </w:pPr>
    </w:p>
    <w:p w:rsidR="00D65EFE" w:rsidP="00D65EFE" w:rsidRDefault="00D65EFE" w14:paraId="58C5DA3F" w14:textId="39528A4A">
      <w:pPr>
        <w:ind w:left="1134"/>
        <w:jc w:val="both"/>
      </w:pPr>
      <w:r>
        <w:t>I-SC</w:t>
      </w:r>
      <w:r>
        <w:tab/>
      </w:r>
      <w:r>
        <w:t>Implementing Safety Co-ordinator</w:t>
      </w:r>
    </w:p>
    <w:p w:rsidR="00F04798" w:rsidP="00D65EFE" w:rsidRDefault="00F04798" w14:paraId="3DE9CD70" w14:textId="77777777">
      <w:pPr>
        <w:ind w:left="1134"/>
        <w:jc w:val="both"/>
      </w:pPr>
      <w:r w:rsidRPr="00242E9A">
        <w:t xml:space="preserve">OC8 </w:t>
      </w:r>
      <w:r>
        <w:tab/>
      </w:r>
      <w:r w:rsidRPr="00242E9A">
        <w:t>Grid Code Operating Code 8</w:t>
      </w:r>
    </w:p>
    <w:p w:rsidR="00F04798" w:rsidP="00D65EFE" w:rsidRDefault="00F04798" w14:paraId="4D7B214C" w14:textId="77777777">
      <w:pPr>
        <w:ind w:left="1134"/>
        <w:jc w:val="both"/>
      </w:pPr>
      <w:r>
        <w:t>RISSP</w:t>
      </w:r>
      <w:r>
        <w:tab/>
      </w:r>
      <w:r>
        <w:t>Record of Inter System Safety Precautions</w:t>
      </w:r>
    </w:p>
    <w:p w:rsidRPr="00242E9A" w:rsidR="00D65EFE" w:rsidP="00D65EFE" w:rsidRDefault="00D65EFE" w14:paraId="2E9005D6" w14:textId="663CAB1F">
      <w:pPr>
        <w:ind w:left="1134"/>
        <w:jc w:val="both"/>
      </w:pPr>
      <w:r>
        <w:t>R-SC</w:t>
      </w:r>
      <w:r>
        <w:tab/>
      </w:r>
      <w:r>
        <w:t>Requesting Safety Co-Ordinator</w:t>
      </w:r>
    </w:p>
    <w:p w:rsidRPr="00242E9A" w:rsidR="00242E9A" w:rsidP="00D65EFE" w:rsidRDefault="00242E9A" w14:paraId="07B931C3" w14:textId="77777777">
      <w:pPr>
        <w:ind w:left="1134"/>
        <w:jc w:val="both"/>
      </w:pPr>
      <w:r w:rsidRPr="00242E9A">
        <w:t xml:space="preserve">STCP </w:t>
      </w:r>
      <w:r>
        <w:tab/>
      </w:r>
      <w:r w:rsidRPr="00242E9A">
        <w:t>System Operator –Transmission Owner Code Procedure</w:t>
      </w:r>
    </w:p>
    <w:p w:rsidRPr="00242E9A" w:rsidR="00242E9A" w:rsidP="00D65EFE" w:rsidRDefault="00242E9A" w14:paraId="66B6AE73" w14:textId="12A38E3D">
      <w:pPr>
        <w:ind w:left="1134"/>
        <w:jc w:val="both"/>
      </w:pPr>
      <w:r w:rsidRPr="00242E9A">
        <w:t>TO</w:t>
      </w:r>
      <w:r w:rsidR="00957833">
        <w:tab/>
      </w:r>
      <w:r w:rsidRPr="00242E9A">
        <w:t xml:space="preserve"> </w:t>
      </w:r>
      <w:r>
        <w:tab/>
      </w:r>
      <w:r w:rsidRPr="00242E9A">
        <w:t>Transmission Owner</w:t>
      </w:r>
    </w:p>
    <w:p w:rsidR="006816AB" w:rsidP="008764CE" w:rsidRDefault="006816AB" w14:paraId="094F5CDB" w14:textId="77777777">
      <w:pPr>
        <w:pStyle w:val="Heading2"/>
        <w:ind w:left="709"/>
        <w:jc w:val="both"/>
      </w:pPr>
    </w:p>
    <w:p w:rsidRPr="00D65EFE" w:rsidR="00E05711" w:rsidP="00D65EFE" w:rsidRDefault="00242E9A" w14:paraId="44A9E053" w14:textId="77777777">
      <w:pPr>
        <w:pStyle w:val="Heading2"/>
        <w:numPr>
          <w:ilvl w:val="1"/>
          <w:numId w:val="1"/>
        </w:numPr>
        <w:ind w:left="1134"/>
        <w:jc w:val="both"/>
        <w:rPr>
          <w:i w:val="0"/>
        </w:rPr>
      </w:pPr>
      <w:bookmarkStart w:name="_Toc509304920" w:id="5"/>
      <w:r w:rsidRPr="00D65EFE">
        <w:rPr>
          <w:i w:val="0"/>
        </w:rPr>
        <w:t>Definitions</w:t>
      </w:r>
      <w:bookmarkEnd w:id="5"/>
    </w:p>
    <w:p w:rsidR="00A228EA" w:rsidP="004A38F1" w:rsidRDefault="00242E9A" w14:paraId="440FB4C8" w14:textId="53517BA5">
      <w:pPr>
        <w:tabs>
          <w:tab w:val="left" w:pos="426"/>
        </w:tabs>
        <w:ind w:left="1134"/>
        <w:jc w:val="both"/>
      </w:pPr>
      <w:r w:rsidRPr="00242E9A">
        <w:t>All definitions are in accordance with primarily the Grid Code definitions and definitions within STCPs</w:t>
      </w:r>
      <w:r w:rsidR="00A73C08">
        <w:t>.</w:t>
      </w:r>
    </w:p>
    <w:p w:rsidR="00A228EA" w:rsidP="008764CE" w:rsidRDefault="00753C44" w14:paraId="46911AC2" w14:textId="77777777">
      <w:pPr>
        <w:pStyle w:val="Heading1"/>
        <w:numPr>
          <w:ilvl w:val="0"/>
          <w:numId w:val="1"/>
        </w:numPr>
        <w:jc w:val="both"/>
      </w:pPr>
      <w:bookmarkStart w:name="_Toc509304921" w:id="6"/>
      <w:r>
        <w:t>RISSP Management</w:t>
      </w:r>
      <w:bookmarkEnd w:id="6"/>
    </w:p>
    <w:p w:rsidRPr="00D65EFE" w:rsidR="006816AB" w:rsidP="006816AB" w:rsidRDefault="006816AB" w14:paraId="47BC6E33" w14:textId="77777777">
      <w:pPr>
        <w:pStyle w:val="Heading2"/>
        <w:numPr>
          <w:ilvl w:val="1"/>
          <w:numId w:val="1"/>
        </w:numPr>
        <w:jc w:val="both"/>
        <w:rPr>
          <w:i w:val="0"/>
        </w:rPr>
      </w:pPr>
      <w:bookmarkStart w:name="_Toc509304922" w:id="7"/>
      <w:r w:rsidRPr="00D65EFE">
        <w:rPr>
          <w:i w:val="0"/>
        </w:rPr>
        <w:t>Approval of local safety instructions</w:t>
      </w:r>
      <w:bookmarkEnd w:id="7"/>
    </w:p>
    <w:p w:rsidRPr="00375A00" w:rsidR="006816AB" w:rsidP="006816AB" w:rsidRDefault="0011292F" w14:paraId="22DC7FAF" w14:textId="14AE380E">
      <w:pPr>
        <w:pStyle w:val="ListParagraph"/>
        <w:numPr>
          <w:ilvl w:val="2"/>
          <w:numId w:val="1"/>
        </w:numPr>
      </w:pPr>
      <w:r w:rsidRPr="00375A00">
        <w:t xml:space="preserve">In accordance with requirements of the STC, the </w:t>
      </w:r>
      <w:r w:rsidR="0066704E">
        <w:t>interfacing part</w:t>
      </w:r>
      <w:r w:rsidR="00596A41">
        <w:t>ies</w:t>
      </w:r>
      <w:r w:rsidRPr="00375A00" w:rsidR="0066704E">
        <w:t xml:space="preserve"> </w:t>
      </w:r>
      <w:r w:rsidR="0066704E">
        <w:t>shall</w:t>
      </w:r>
      <w:r w:rsidRPr="00375A00">
        <w:t xml:space="preserve"> agree the Safety Rules and Local safety Instructions to apply during the TO Construction Programme and TO Commissioning programme.</w:t>
      </w:r>
    </w:p>
    <w:p w:rsidRPr="00375A00" w:rsidR="0011292F" w:rsidP="006816AB" w:rsidRDefault="0011292F" w14:paraId="001B184C" w14:textId="78B75C39">
      <w:pPr>
        <w:pStyle w:val="ListParagraph"/>
        <w:numPr>
          <w:ilvl w:val="2"/>
          <w:numId w:val="1"/>
        </w:numPr>
      </w:pPr>
      <w:r w:rsidRPr="00375A00">
        <w:t xml:space="preserve">Prior to connection the relevant </w:t>
      </w:r>
      <w:r w:rsidR="001B09E1">
        <w:t>Parties</w:t>
      </w:r>
      <w:r w:rsidRPr="00375A00" w:rsidR="00B71C5A">
        <w:t xml:space="preserve"> must</w:t>
      </w:r>
      <w:r w:rsidRPr="00375A00">
        <w:t xml:space="preserve"> have approved each other’s relevant Local safety Instructions in relation to Isolation and Earthing</w:t>
      </w:r>
      <w:r w:rsidRPr="00375A00" w:rsidR="00B01008">
        <w:t xml:space="preserve"> and agreed suitable RISSP prefix codes</w:t>
      </w:r>
      <w:r w:rsidRPr="00375A00">
        <w:t>.</w:t>
      </w:r>
    </w:p>
    <w:p w:rsidRPr="0011292F" w:rsidR="0011292F" w:rsidP="0011292F" w:rsidRDefault="0011292F" w14:paraId="02E2400F" w14:textId="0BAF1A8D">
      <w:pPr>
        <w:rPr>
          <w:highlight w:val="yellow"/>
        </w:rPr>
      </w:pPr>
    </w:p>
    <w:p w:rsidRPr="00B86263" w:rsidR="00A228EA" w:rsidP="00A74D07" w:rsidRDefault="00A228EA" w14:paraId="3CC0388C" w14:textId="77777777">
      <w:pPr>
        <w:pStyle w:val="Heading2"/>
        <w:numPr>
          <w:ilvl w:val="1"/>
          <w:numId w:val="1"/>
        </w:numPr>
        <w:jc w:val="both"/>
        <w:rPr>
          <w:rFonts w:cstheme="minorHAnsi"/>
          <w:i w:val="0"/>
        </w:rPr>
      </w:pPr>
      <w:bookmarkStart w:name="_Toc509304923" w:id="8"/>
      <w:r w:rsidRPr="00B86263">
        <w:rPr>
          <w:rFonts w:cstheme="minorHAnsi"/>
          <w:i w:val="0"/>
        </w:rPr>
        <w:t>Safety Co-ordinators</w:t>
      </w:r>
      <w:bookmarkEnd w:id="8"/>
    </w:p>
    <w:p w:rsidRPr="00B86263" w:rsidR="00A228EA" w:rsidP="00A74D07" w:rsidRDefault="00A228EA" w14:paraId="35461613" w14:textId="7E1AE45C">
      <w:pPr>
        <w:pStyle w:val="ListParagraph"/>
        <w:numPr>
          <w:ilvl w:val="2"/>
          <w:numId w:val="1"/>
        </w:numPr>
        <w:jc w:val="both"/>
        <w:rPr>
          <w:rFonts w:cstheme="minorHAnsi"/>
        </w:rPr>
      </w:pPr>
      <w:r w:rsidRPr="00856C5E">
        <w:rPr>
          <w:rFonts w:cstheme="minorHAnsi"/>
        </w:rPr>
        <w:t>Each Party will have available at all times, nominated personnel responsible for the co-ordination of Safety Precautions across a boundary with another Party’s System (“Safety Coordinator”). Each Party’s Safety Co-ordinator will be authorised as competent by that Party to carry out the functions set out or referred to in this procedure and the relevant sections of the Grid Code OC8, to achieve Safety From The System</w:t>
      </w:r>
    </w:p>
    <w:p w:rsidRPr="00A228EA" w:rsidR="00F04798" w:rsidP="00F04798" w:rsidRDefault="00F04798" w14:paraId="5CC99EC2" w14:textId="77777777">
      <w:pPr>
        <w:pStyle w:val="ListParagraph"/>
        <w:ind w:left="1080"/>
        <w:jc w:val="both"/>
      </w:pPr>
    </w:p>
    <w:p w:rsidRPr="00D65EFE" w:rsidR="00A228EA" w:rsidP="00A74D07" w:rsidRDefault="00A228EA" w14:paraId="3DDC59BC" w14:textId="77777777">
      <w:pPr>
        <w:pStyle w:val="Heading2"/>
        <w:numPr>
          <w:ilvl w:val="1"/>
          <w:numId w:val="1"/>
        </w:numPr>
        <w:jc w:val="both"/>
        <w:rPr>
          <w:i w:val="0"/>
        </w:rPr>
      </w:pPr>
      <w:bookmarkStart w:name="_Toc509304924" w:id="9"/>
      <w:r w:rsidRPr="00D65EFE">
        <w:rPr>
          <w:i w:val="0"/>
        </w:rPr>
        <w:t>Record of Inter-System Safety Precautions</w:t>
      </w:r>
      <w:r w:rsidRPr="00D65EFE" w:rsidR="00405738">
        <w:rPr>
          <w:i w:val="0"/>
        </w:rPr>
        <w:t xml:space="preserve"> (RISSP)</w:t>
      </w:r>
      <w:bookmarkEnd w:id="9"/>
    </w:p>
    <w:p w:rsidRPr="00375A00" w:rsidR="003D2C31" w:rsidP="003D2C31" w:rsidRDefault="00A228EA" w14:paraId="496B524B" w14:textId="31B7738C">
      <w:pPr>
        <w:pStyle w:val="ListParagraph"/>
        <w:numPr>
          <w:ilvl w:val="2"/>
          <w:numId w:val="1"/>
        </w:numPr>
        <w:jc w:val="both"/>
      </w:pPr>
      <w:r w:rsidRPr="00375A00">
        <w:t>Where o</w:t>
      </w:r>
      <w:r w:rsidRPr="00375A00" w:rsidR="001F7E04">
        <w:t xml:space="preserve">ne Party </w:t>
      </w:r>
      <w:r w:rsidRPr="00375A00" w:rsidR="003D2C31">
        <w:t>‘</w:t>
      </w:r>
      <w:r w:rsidRPr="00375A00">
        <w:t>requests</w:t>
      </w:r>
      <w:r w:rsidRPr="00375A00" w:rsidR="003D2C31">
        <w:t>’</w:t>
      </w:r>
      <w:r w:rsidRPr="00375A00">
        <w:t xml:space="preserve"> Safety P</w:t>
      </w:r>
      <w:r w:rsidRPr="00375A00" w:rsidR="003D2C31">
        <w:t>recautions from another party, then for the purposes of</w:t>
      </w:r>
      <w:r w:rsidRPr="00375A00">
        <w:t xml:space="preserve"> </w:t>
      </w:r>
      <w:r w:rsidR="003A4333">
        <w:t xml:space="preserve">this STCP and </w:t>
      </w:r>
      <w:r w:rsidRPr="00375A00">
        <w:t xml:space="preserve">Grid Code OC8, the </w:t>
      </w:r>
      <w:r w:rsidRPr="00375A00" w:rsidR="001F7E04">
        <w:t>requesting</w:t>
      </w:r>
      <w:r w:rsidRPr="00375A00" w:rsidR="0017154A">
        <w:t xml:space="preserve"> </w:t>
      </w:r>
      <w:r w:rsidRPr="00375A00">
        <w:t xml:space="preserve">Party shall </w:t>
      </w:r>
      <w:r w:rsidRPr="00375A00" w:rsidR="00F04798">
        <w:t>enact the role of the</w:t>
      </w:r>
      <w:r w:rsidRPr="00375A00">
        <w:t xml:space="preserve"> </w:t>
      </w:r>
      <w:r w:rsidRPr="00375A00" w:rsidR="001F7E04">
        <w:t>“</w:t>
      </w:r>
      <w:r w:rsidRPr="00A73C08">
        <w:rPr>
          <w:b/>
        </w:rPr>
        <w:t>Requesting Safety Co-ordinator</w:t>
      </w:r>
      <w:r w:rsidRPr="00A73C08" w:rsidR="00A73C08">
        <w:rPr>
          <w:b/>
        </w:rPr>
        <w:t xml:space="preserve"> (R-SC)</w:t>
      </w:r>
      <w:r w:rsidRPr="00375A00" w:rsidR="001F7E04">
        <w:t>”</w:t>
      </w:r>
      <w:r w:rsidRPr="00375A00">
        <w:t>.</w:t>
      </w:r>
    </w:p>
    <w:p w:rsidRPr="00375A00" w:rsidR="00806C25" w:rsidP="003D2C31" w:rsidRDefault="003D2C31" w14:paraId="3540EEA6" w14:textId="65D8982D">
      <w:pPr>
        <w:pStyle w:val="ListParagraph"/>
        <w:numPr>
          <w:ilvl w:val="2"/>
          <w:numId w:val="1"/>
        </w:numPr>
        <w:jc w:val="both"/>
      </w:pPr>
      <w:r w:rsidRPr="00375A00">
        <w:t xml:space="preserve">Where one Party receives a request to establish Safety Precautions on their </w:t>
      </w:r>
      <w:r w:rsidRPr="00375A00" w:rsidR="00C12F35">
        <w:t>system f</w:t>
      </w:r>
      <w:r w:rsidRPr="00375A00">
        <w:t>r</w:t>
      </w:r>
      <w:r w:rsidRPr="00375A00" w:rsidR="00C12F35">
        <w:t>om</w:t>
      </w:r>
      <w:r w:rsidRPr="00375A00">
        <w:t xml:space="preserve"> another party</w:t>
      </w:r>
      <w:r w:rsidRPr="00375A00" w:rsidR="00C12F35">
        <w:t xml:space="preserve"> (identified in this case as the </w:t>
      </w:r>
      <w:r w:rsidR="00A73C08">
        <w:t>R-SC</w:t>
      </w:r>
      <w:r w:rsidRPr="00375A00" w:rsidR="00C12F35">
        <w:t>)</w:t>
      </w:r>
      <w:r w:rsidRPr="00375A00">
        <w:t xml:space="preserve">, then for the purposes of </w:t>
      </w:r>
      <w:r w:rsidR="003A4333">
        <w:t xml:space="preserve">this STCP and </w:t>
      </w:r>
      <w:r w:rsidRPr="00375A00">
        <w:t>Grid Code OC8, the</w:t>
      </w:r>
      <w:r w:rsidRPr="00375A00" w:rsidR="00C12F35">
        <w:t xml:space="preserve"> party establishing the safety precautions for the requesting party</w:t>
      </w:r>
      <w:r w:rsidRPr="00375A00">
        <w:t xml:space="preserve"> shall </w:t>
      </w:r>
      <w:r w:rsidRPr="00375A00" w:rsidR="00F04798">
        <w:t>en</w:t>
      </w:r>
      <w:r w:rsidRPr="00375A00">
        <w:t>act the</w:t>
      </w:r>
      <w:r w:rsidRPr="00375A00" w:rsidR="00F04798">
        <w:t xml:space="preserve"> role of the </w:t>
      </w:r>
      <w:r w:rsidRPr="00375A00">
        <w:t>“</w:t>
      </w:r>
      <w:r w:rsidRPr="00A73C08">
        <w:rPr>
          <w:b/>
        </w:rPr>
        <w:t>Implementing Safety Co-ordinator</w:t>
      </w:r>
      <w:r w:rsidRPr="00A73C08" w:rsidR="00D65EFE">
        <w:rPr>
          <w:b/>
        </w:rPr>
        <w:t xml:space="preserve"> (I-SC)</w:t>
      </w:r>
      <w:r w:rsidRPr="00A73C08">
        <w:rPr>
          <w:b/>
          <w:i/>
        </w:rPr>
        <w:t>”</w:t>
      </w:r>
      <w:r w:rsidRPr="00A73C08">
        <w:rPr>
          <w:b/>
        </w:rPr>
        <w:t>.</w:t>
      </w:r>
    </w:p>
    <w:p w:rsidRPr="00375A00" w:rsidR="00C12F35" w:rsidP="00EA4407" w:rsidRDefault="00A228EA" w14:paraId="17102342" w14:textId="6F0DBC6F">
      <w:pPr>
        <w:pStyle w:val="ListParagraph"/>
        <w:numPr>
          <w:ilvl w:val="2"/>
          <w:numId w:val="1"/>
        </w:numPr>
        <w:jc w:val="both"/>
      </w:pPr>
      <w:r w:rsidRPr="00A228EA">
        <w:t>The Parties shall use the format of the RISSP forms as set out in OC8 of the Grid Code</w:t>
      </w:r>
      <w:r w:rsidR="004559CA">
        <w:t>, or alternatively the forms contained within Appendix A &amp; B within this STCP</w:t>
      </w:r>
      <w:r w:rsidRPr="00A228EA">
        <w:t xml:space="preserve">. </w:t>
      </w:r>
      <w:r w:rsidRPr="00375A00">
        <w:t xml:space="preserve">Each </w:t>
      </w:r>
      <w:r w:rsidRPr="00375A00" w:rsidR="00C12F35">
        <w:t>party</w:t>
      </w:r>
      <w:r w:rsidRPr="00375A00">
        <w:t xml:space="preserve"> </w:t>
      </w:r>
      <w:r w:rsidRPr="00375A00" w:rsidR="00C12F35">
        <w:t xml:space="preserve">shall refer to the relevant RISSP forms </w:t>
      </w:r>
      <w:r w:rsidRPr="00375A00">
        <w:t>OC8A</w:t>
      </w:r>
      <w:r w:rsidRPr="00375A00" w:rsidR="00C12F35">
        <w:t xml:space="preserve"> (England &amp; Wales) or OC8B (Scotland)</w:t>
      </w:r>
      <w:r w:rsidRPr="00375A00" w:rsidR="00EA4407">
        <w:t xml:space="preserve">. </w:t>
      </w:r>
      <w:r w:rsidRPr="00375A00">
        <w:t>That set out in OC8A</w:t>
      </w:r>
      <w:r w:rsidRPr="00375A00" w:rsidR="00EA4407">
        <w:t xml:space="preserve"> or OC8B</w:t>
      </w:r>
      <w:r w:rsidRPr="00375A00">
        <w:t xml:space="preserve"> Appendix A and designated as "RISSP-R", shall be </w:t>
      </w:r>
      <w:r w:rsidRPr="00375A00" w:rsidR="00F04798">
        <w:t xml:space="preserve">used by </w:t>
      </w:r>
      <w:r w:rsidRPr="00375A00">
        <w:t>the Requesting Safety Coordinator, and that in OC8A</w:t>
      </w:r>
      <w:r w:rsidRPr="00375A00" w:rsidR="00EA4407">
        <w:t xml:space="preserve"> or OC8B</w:t>
      </w:r>
      <w:r w:rsidRPr="00375A00">
        <w:t xml:space="preserve"> Appendix B and designated as "RISSP-I", shall </w:t>
      </w:r>
      <w:r w:rsidRPr="00375A00" w:rsidR="00F04798">
        <w:t xml:space="preserve">be used by </w:t>
      </w:r>
      <w:r w:rsidRPr="00375A00">
        <w:t xml:space="preserve">the </w:t>
      </w:r>
      <w:r w:rsidR="00D65EFE">
        <w:t>I-SC</w:t>
      </w:r>
      <w:r w:rsidRPr="00375A00">
        <w:t xml:space="preserve">. </w:t>
      </w:r>
    </w:p>
    <w:p w:rsidRPr="00375A00" w:rsidR="00A228EA" w:rsidP="00A74D07" w:rsidRDefault="00A228EA" w14:paraId="6125635B" w14:textId="1CD3F711">
      <w:pPr>
        <w:pStyle w:val="ListParagraph"/>
        <w:numPr>
          <w:ilvl w:val="2"/>
          <w:numId w:val="1"/>
        </w:numPr>
        <w:jc w:val="both"/>
      </w:pPr>
      <w:r w:rsidRPr="00375A00">
        <w:t xml:space="preserve">RISSP-R </w:t>
      </w:r>
      <w:r w:rsidRPr="00375A00" w:rsidR="00EA4407">
        <w:t xml:space="preserve">forms shall have a unique </w:t>
      </w:r>
      <w:r w:rsidRPr="00375A00">
        <w:t>identifying number written or printed on it, comprising a prefix</w:t>
      </w:r>
      <w:r w:rsidRPr="00375A00" w:rsidR="00BD50C4">
        <w:t xml:space="preserve"> in accordance with 3.1.</w:t>
      </w:r>
      <w:r w:rsidRPr="00375A00" w:rsidR="0011735C">
        <w:t>2</w:t>
      </w:r>
      <w:r w:rsidRPr="00375A00">
        <w:t xml:space="preserve"> which identifies the </w:t>
      </w:r>
      <w:r w:rsidRPr="00375A00" w:rsidR="00BD50C4">
        <w:t>specific transmission owner/</w:t>
      </w:r>
      <w:r w:rsidR="0066704E">
        <w:t>party</w:t>
      </w:r>
      <w:r w:rsidRPr="00375A00">
        <w:t>, and a unique serial number</w:t>
      </w:r>
      <w:r w:rsidRPr="00375A00" w:rsidR="00BD50C4">
        <w:t xml:space="preserve"> as defined by the relevant transmission owner/ </w:t>
      </w:r>
      <w:r w:rsidR="003A4333">
        <w:t>party</w:t>
      </w:r>
      <w:r w:rsidRPr="00375A00" w:rsidR="003A4333">
        <w:t xml:space="preserve"> </w:t>
      </w:r>
      <w:r w:rsidRPr="00375A00">
        <w:t>and the suffix “R”.</w:t>
      </w:r>
    </w:p>
    <w:p w:rsidRPr="00D65EFE" w:rsidR="00806C25" w:rsidP="00A74D07" w:rsidRDefault="00806C25" w14:paraId="726185BA" w14:textId="77777777">
      <w:pPr>
        <w:pStyle w:val="Heading2"/>
        <w:numPr>
          <w:ilvl w:val="1"/>
          <w:numId w:val="1"/>
        </w:numPr>
        <w:jc w:val="both"/>
        <w:rPr>
          <w:i w:val="0"/>
        </w:rPr>
      </w:pPr>
      <w:bookmarkStart w:name="_Toc509304925" w:id="10"/>
      <w:r w:rsidRPr="00D65EFE">
        <w:rPr>
          <w:i w:val="0"/>
        </w:rPr>
        <w:t>Agreement of Safety Precautions</w:t>
      </w:r>
      <w:bookmarkEnd w:id="10"/>
    </w:p>
    <w:p w:rsidRPr="004A38F1" w:rsidR="00806C25" w:rsidP="00A74D07" w:rsidRDefault="00806C25" w14:paraId="22543173" w14:textId="7D02E0BC">
      <w:pPr>
        <w:pStyle w:val="ListParagraph"/>
        <w:numPr>
          <w:ilvl w:val="2"/>
          <w:numId w:val="1"/>
        </w:numPr>
        <w:jc w:val="both"/>
      </w:pPr>
      <w:r w:rsidRPr="00806C25">
        <w:t xml:space="preserve">The </w:t>
      </w:r>
      <w:r w:rsidR="00A73C08">
        <w:t>R-SC</w:t>
      </w:r>
      <w:r w:rsidRPr="00375A00">
        <w:t xml:space="preserve"> who requires Safety Precautions on another </w:t>
      </w:r>
      <w:r w:rsidR="001B09E1">
        <w:t>P</w:t>
      </w:r>
      <w:r w:rsidRPr="00375A00" w:rsidR="00F95B80">
        <w:t xml:space="preserve">arty’s </w:t>
      </w:r>
      <w:r w:rsidRPr="00375A00">
        <w:t xml:space="preserve">System will contact the </w:t>
      </w:r>
      <w:r w:rsidRPr="00375A00" w:rsidR="00EB532A">
        <w:t xml:space="preserve">relevant </w:t>
      </w:r>
      <w:r w:rsidR="00D65EFE">
        <w:t>I-SC</w:t>
      </w:r>
      <w:r w:rsidRPr="00375A00">
        <w:t xml:space="preserve"> to agree the Location</w:t>
      </w:r>
      <w:r w:rsidRPr="00375A00" w:rsidR="00EA4407">
        <w:t xml:space="preserve"> and interface boundary point </w:t>
      </w:r>
      <w:r w:rsidRPr="00375A00">
        <w:t>at</w:t>
      </w:r>
      <w:r w:rsidRPr="00806C25">
        <w:t xml:space="preserve"> which the Safety Precautions will be established. This agreement will be recorded in the respective Safety </w:t>
      </w:r>
      <w:r w:rsidRPr="004A38F1">
        <w:t xml:space="preserve">Logs. </w:t>
      </w:r>
    </w:p>
    <w:p w:rsidRPr="004A38F1" w:rsidR="00806C25" w:rsidP="00303C8B" w:rsidRDefault="00303C8B" w14:paraId="12F9CC71" w14:textId="416B1658">
      <w:pPr>
        <w:pStyle w:val="ListParagraph"/>
        <w:numPr>
          <w:ilvl w:val="2"/>
          <w:numId w:val="1"/>
        </w:numPr>
        <w:jc w:val="both"/>
      </w:pPr>
      <w:r w:rsidRPr="004A38F1">
        <w:t>To enable Safety f</w:t>
      </w:r>
      <w:r w:rsidR="00B86263">
        <w:t>ro</w:t>
      </w:r>
      <w:r w:rsidRPr="004A38F1">
        <w:t xml:space="preserve">m the System to be achieved on HV </w:t>
      </w:r>
      <w:r w:rsidR="001F112C">
        <w:t>apparatus</w:t>
      </w:r>
      <w:r w:rsidRPr="004A38F1">
        <w:t xml:space="preserve"> that is specified by the R-SC in Part 1.1 of the RISSP, </w:t>
      </w:r>
      <w:r w:rsidR="004A38F1">
        <w:t>i</w:t>
      </w:r>
      <w:r w:rsidRPr="004A38F1" w:rsidR="00806C25">
        <w:t xml:space="preserve">t is the responsibility of the </w:t>
      </w:r>
      <w:r w:rsidRPr="004A38F1" w:rsidR="00D65EFE">
        <w:t>I-SC</w:t>
      </w:r>
      <w:r w:rsidRPr="004A38F1" w:rsidR="00806C25">
        <w:t xml:space="preserve"> to ensure that adequate Safety Precautions are established and maintained on </w:t>
      </w:r>
      <w:r w:rsidRPr="004A38F1">
        <w:t>the respective I-SC system/s and other system</w:t>
      </w:r>
      <w:r w:rsidR="004A38F1">
        <w:t>/</w:t>
      </w:r>
      <w:r w:rsidRPr="004A38F1">
        <w:t>s connected to it</w:t>
      </w:r>
      <w:r w:rsidRPr="004A38F1" w:rsidR="00806C25">
        <w:t xml:space="preserve">. Reference to another System </w:t>
      </w:r>
      <w:r w:rsidRPr="004A38F1" w:rsidR="003A4333">
        <w:t>in STCP09</w:t>
      </w:r>
      <w:r w:rsidRPr="004A38F1" w:rsidR="00806C25">
        <w:t xml:space="preserve">-1 shall not include the </w:t>
      </w:r>
      <w:r w:rsidRPr="004A38F1" w:rsidR="00A73C08">
        <w:t>R-SC</w:t>
      </w:r>
      <w:r w:rsidRPr="004A38F1" w:rsidR="00806C25">
        <w:t>’s System, wh</w:t>
      </w:r>
      <w:r w:rsidRPr="004A38F1" w:rsidR="00EB532A">
        <w:t>ich is dealt with in section 3.4</w:t>
      </w:r>
      <w:r w:rsidRPr="004A38F1" w:rsidR="00806C25">
        <w:t xml:space="preserve">.3. </w:t>
      </w:r>
    </w:p>
    <w:p w:rsidRPr="004A38F1" w:rsidR="00806C25" w:rsidP="00A74D07" w:rsidRDefault="00806C25" w14:paraId="1424BF5B" w14:textId="76A46A44">
      <w:pPr>
        <w:pStyle w:val="ListParagraph"/>
        <w:numPr>
          <w:ilvl w:val="2"/>
          <w:numId w:val="1"/>
        </w:numPr>
        <w:jc w:val="both"/>
      </w:pPr>
      <w:r w:rsidRPr="004A38F1">
        <w:t>Whe</w:t>
      </w:r>
      <w:r w:rsidRPr="004A38F1" w:rsidR="002D4A2B">
        <w:t>re there is a requirement</w:t>
      </w:r>
      <w:r w:rsidRPr="004A38F1">
        <w:t xml:space="preserve"> for Safety Precautions </w:t>
      </w:r>
      <w:r w:rsidRPr="004A38F1" w:rsidR="002D4A2B">
        <w:t xml:space="preserve">to be established and maintained </w:t>
      </w:r>
      <w:r w:rsidRPr="004A38F1">
        <w:t xml:space="preserve">on </w:t>
      </w:r>
      <w:r w:rsidRPr="004A38F1" w:rsidR="002D4A2B">
        <w:t>the R</w:t>
      </w:r>
      <w:r w:rsidRPr="004A38F1" w:rsidR="00A73C08">
        <w:t>-SC</w:t>
      </w:r>
      <w:r w:rsidRPr="004A38F1" w:rsidR="002D4A2B">
        <w:t xml:space="preserve"> system</w:t>
      </w:r>
      <w:r w:rsidRPr="004A38F1">
        <w:t xml:space="preserve">, other than the HV Apparatus specified by the </w:t>
      </w:r>
      <w:r w:rsidRPr="004A38F1" w:rsidR="00A73C08">
        <w:t>R-SC</w:t>
      </w:r>
      <w:r w:rsidRPr="004A38F1" w:rsidR="002D4A2B">
        <w:t xml:space="preserve"> in</w:t>
      </w:r>
      <w:r w:rsidRPr="004A38F1">
        <w:t xml:space="preserve"> Part 1.1 of the RISSP, </w:t>
      </w:r>
      <w:r w:rsidRPr="004A38F1" w:rsidR="002D4A2B">
        <w:t>then the I-SC</w:t>
      </w:r>
      <w:r w:rsidRPr="004A38F1">
        <w:t xml:space="preserve"> </w:t>
      </w:r>
      <w:r w:rsidR="004A38F1">
        <w:t xml:space="preserve">and </w:t>
      </w:r>
      <w:r w:rsidRPr="004A38F1" w:rsidR="00A73C08">
        <w:t>R-SC</w:t>
      </w:r>
      <w:r w:rsidRPr="004A38F1">
        <w:t xml:space="preserve"> shall record</w:t>
      </w:r>
      <w:r w:rsidR="004A38F1">
        <w:t xml:space="preserve"> the details</w:t>
      </w:r>
      <w:r w:rsidRPr="004A38F1">
        <w:t xml:space="preserve"> in </w:t>
      </w:r>
      <w:r w:rsidR="001B09E1">
        <w:t xml:space="preserve">the </w:t>
      </w:r>
      <w:r w:rsidRPr="004A38F1">
        <w:t>Part 1.1</w:t>
      </w:r>
      <w:r w:rsidRPr="004A38F1" w:rsidR="00EB532A">
        <w:t xml:space="preserve"> ‘</w:t>
      </w:r>
      <w:r w:rsidR="001B09E1">
        <w:t>F</w:t>
      </w:r>
      <w:r w:rsidRPr="004A38F1" w:rsidR="00EB532A">
        <w:t xml:space="preserve">urther </w:t>
      </w:r>
      <w:r w:rsidR="001B09E1">
        <w:t>P</w:t>
      </w:r>
      <w:r w:rsidRPr="004A38F1" w:rsidR="00EB532A">
        <w:t>recautions’ section</w:t>
      </w:r>
      <w:r w:rsidRPr="004A38F1">
        <w:t xml:space="preserve"> of the RISSP forms. In these circumstances, it is the responsibility of the </w:t>
      </w:r>
      <w:r w:rsidRPr="004A38F1" w:rsidR="00A73C08">
        <w:t>R-SC</w:t>
      </w:r>
      <w:r w:rsidRPr="004A38F1">
        <w:t xml:space="preserve"> to establish and maintain such Safety Precautions. </w:t>
      </w:r>
    </w:p>
    <w:p w:rsidRPr="00375A00" w:rsidR="001C59B5" w:rsidP="001C59B5" w:rsidRDefault="00806C25" w14:paraId="60CDB14A" w14:textId="460DD8FC">
      <w:pPr>
        <w:pStyle w:val="ListParagraph"/>
        <w:numPr>
          <w:ilvl w:val="2"/>
          <w:numId w:val="1"/>
        </w:numPr>
        <w:jc w:val="both"/>
      </w:pPr>
      <w:r w:rsidRPr="00806C25">
        <w:t xml:space="preserve">Where in the reasonable opinion of the </w:t>
      </w:r>
      <w:r w:rsidR="00D65EFE">
        <w:t>I-SC</w:t>
      </w:r>
      <w:r w:rsidRPr="00806C25">
        <w:t xml:space="preserve">, it is necessary to establish Safety Precautions on the System of a </w:t>
      </w:r>
      <w:r w:rsidR="003A4333">
        <w:t>party</w:t>
      </w:r>
      <w:r w:rsidRPr="00806C25" w:rsidR="003A4333">
        <w:t xml:space="preserve"> </w:t>
      </w:r>
      <w:r w:rsidRPr="00806C25">
        <w:t xml:space="preserve">connected to the Transmission System of the </w:t>
      </w:r>
      <w:r w:rsidR="00D65EFE">
        <w:t>I-SC</w:t>
      </w:r>
      <w:r w:rsidRPr="00806C25">
        <w:t xml:space="preserve">, then the Safety </w:t>
      </w:r>
      <w:r w:rsidRPr="00375A00">
        <w:t xml:space="preserve">Precautions shall be established with the </w:t>
      </w:r>
      <w:r w:rsidR="003A4333">
        <w:t>party</w:t>
      </w:r>
      <w:r w:rsidRPr="00375A00" w:rsidR="003A4333">
        <w:t xml:space="preserve"> </w:t>
      </w:r>
      <w:r w:rsidRPr="00375A00">
        <w:t xml:space="preserve">using the provisions of </w:t>
      </w:r>
      <w:r w:rsidR="003A4333">
        <w:t xml:space="preserve">this STCP or if required Grid Code </w:t>
      </w:r>
      <w:r w:rsidRPr="00375A00">
        <w:t>OC8A, if that User is connected in England and Wales</w:t>
      </w:r>
      <w:r w:rsidR="00FA2935">
        <w:t>,</w:t>
      </w:r>
      <w:r w:rsidRPr="00375A00">
        <w:t xml:space="preserve"> and OC8B if that User is connected in Scotland.</w:t>
      </w:r>
    </w:p>
    <w:p w:rsidRPr="00375A00" w:rsidR="001C59B5" w:rsidP="001C59B5" w:rsidRDefault="001C59B5" w14:paraId="4E175CAB" w14:textId="1CE866E7">
      <w:pPr>
        <w:pStyle w:val="ListParagraph"/>
        <w:numPr>
          <w:ilvl w:val="2"/>
          <w:numId w:val="1"/>
        </w:numPr>
        <w:jc w:val="both"/>
      </w:pPr>
      <w:r w:rsidRPr="00375A00">
        <w:rPr>
          <w:rFonts w:cstheme="minorHAnsi"/>
        </w:rPr>
        <w:t xml:space="preserve">In any case where the </w:t>
      </w:r>
      <w:r w:rsidR="00A73C08">
        <w:rPr>
          <w:rFonts w:cstheme="minorHAnsi"/>
          <w:bCs/>
        </w:rPr>
        <w:t>R-SC</w:t>
      </w:r>
      <w:r w:rsidRPr="00375A00">
        <w:rPr>
          <w:rFonts w:cstheme="minorHAnsi"/>
          <w:bCs/>
        </w:rPr>
        <w:t xml:space="preserve"> </w:t>
      </w:r>
      <w:r w:rsidRPr="00375A00">
        <w:rPr>
          <w:rFonts w:cstheme="minorHAnsi"/>
        </w:rPr>
        <w:t xml:space="preserve">and the </w:t>
      </w:r>
      <w:r w:rsidR="004A38F1">
        <w:rPr>
          <w:rFonts w:cstheme="minorHAnsi"/>
        </w:rPr>
        <w:t>I-SC</w:t>
      </w:r>
      <w:r w:rsidRPr="00375A00">
        <w:rPr>
          <w:rFonts w:cstheme="minorHAnsi"/>
          <w:bCs/>
        </w:rPr>
        <w:t xml:space="preserve"> </w:t>
      </w:r>
      <w:r w:rsidRPr="00375A00">
        <w:rPr>
          <w:rFonts w:cstheme="minorHAnsi"/>
        </w:rPr>
        <w:t xml:space="preserve">are unable to agree the </w:t>
      </w:r>
      <w:r w:rsidRPr="00375A00">
        <w:rPr>
          <w:rFonts w:cstheme="minorHAnsi"/>
          <w:bCs/>
        </w:rPr>
        <w:t xml:space="preserve">location </w:t>
      </w:r>
      <w:r w:rsidRPr="00375A00">
        <w:rPr>
          <w:rFonts w:cstheme="minorHAnsi"/>
        </w:rPr>
        <w:t xml:space="preserve">of the </w:t>
      </w:r>
      <w:r w:rsidRPr="00375A00">
        <w:rPr>
          <w:rFonts w:cstheme="minorHAnsi"/>
          <w:bCs/>
        </w:rPr>
        <w:t xml:space="preserve">isolation </w:t>
      </w:r>
      <w:r w:rsidRPr="00375A00">
        <w:rPr>
          <w:rFonts w:cstheme="minorHAnsi"/>
        </w:rPr>
        <w:t xml:space="preserve">and (if requested) </w:t>
      </w:r>
      <w:r w:rsidRPr="00375A00">
        <w:rPr>
          <w:rFonts w:cstheme="minorHAnsi"/>
          <w:bCs/>
        </w:rPr>
        <w:t>earthing</w:t>
      </w:r>
      <w:r w:rsidRPr="00375A00">
        <w:rPr>
          <w:rFonts w:cstheme="minorHAnsi"/>
        </w:rPr>
        <w:t xml:space="preserve">, both shall be at the closest available points on the </w:t>
      </w:r>
      <w:proofErr w:type="spellStart"/>
      <w:r w:rsidRPr="00375A00">
        <w:rPr>
          <w:rFonts w:cstheme="minorHAnsi"/>
        </w:rPr>
        <w:t>infeeds</w:t>
      </w:r>
      <w:proofErr w:type="spellEnd"/>
      <w:r w:rsidRPr="00375A00">
        <w:rPr>
          <w:rFonts w:cstheme="minorHAnsi"/>
        </w:rPr>
        <w:t xml:space="preserve"> to the </w:t>
      </w:r>
      <w:r w:rsidRPr="00375A00">
        <w:rPr>
          <w:rFonts w:cstheme="minorHAnsi"/>
          <w:bCs/>
        </w:rPr>
        <w:t xml:space="preserve">HV Apparatus </w:t>
      </w:r>
      <w:r w:rsidRPr="00375A00">
        <w:rPr>
          <w:rFonts w:cstheme="minorHAnsi"/>
        </w:rPr>
        <w:t xml:space="preserve">on which </w:t>
      </w:r>
      <w:r w:rsidRPr="00375A00">
        <w:rPr>
          <w:rFonts w:cstheme="minorHAnsi"/>
          <w:bCs/>
        </w:rPr>
        <w:t xml:space="preserve">Safety From The System </w:t>
      </w:r>
      <w:r w:rsidRPr="00375A00">
        <w:rPr>
          <w:rFonts w:cstheme="minorHAnsi"/>
        </w:rPr>
        <w:t xml:space="preserve">is to be achieved as indicated on the </w:t>
      </w:r>
      <w:r w:rsidRPr="00375A00">
        <w:rPr>
          <w:rFonts w:cstheme="minorHAnsi"/>
          <w:bCs/>
        </w:rPr>
        <w:t>Operation Diagram</w:t>
      </w:r>
      <w:r w:rsidRPr="00375A00">
        <w:rPr>
          <w:rFonts w:cstheme="minorHAnsi"/>
        </w:rPr>
        <w:t>.</w:t>
      </w:r>
    </w:p>
    <w:p w:rsidRPr="00D65EFE" w:rsidR="00A10F33" w:rsidP="00737F8C" w:rsidRDefault="00A10F33" w14:paraId="714ADE77" w14:textId="77777777">
      <w:pPr>
        <w:pStyle w:val="Heading2"/>
        <w:numPr>
          <w:ilvl w:val="1"/>
          <w:numId w:val="1"/>
        </w:numPr>
        <w:jc w:val="both"/>
        <w:rPr>
          <w:i w:val="0"/>
        </w:rPr>
      </w:pPr>
      <w:bookmarkStart w:name="_Toc509304926" w:id="11"/>
      <w:r w:rsidRPr="00D65EFE">
        <w:rPr>
          <w:i w:val="0"/>
        </w:rPr>
        <w:t>Implementation of Isolation</w:t>
      </w:r>
      <w:bookmarkEnd w:id="11"/>
    </w:p>
    <w:p w:rsidR="000F1640" w:rsidP="00737F8C" w:rsidRDefault="00A10F33" w14:paraId="60456CF8" w14:textId="53482638">
      <w:pPr>
        <w:pStyle w:val="ListParagraph"/>
        <w:numPr>
          <w:ilvl w:val="2"/>
          <w:numId w:val="1"/>
        </w:numPr>
        <w:jc w:val="both"/>
      </w:pPr>
      <w:r w:rsidRPr="00375A00">
        <w:t>Following the agreement of the Safety Precautions in accordance with section 3.</w:t>
      </w:r>
      <w:r w:rsidRPr="00375A00" w:rsidR="00EB532A">
        <w:t>4</w:t>
      </w:r>
      <w:r w:rsidRPr="00375A00">
        <w:t>, the</w:t>
      </w:r>
      <w:r>
        <w:t xml:space="preserve"> </w:t>
      </w:r>
      <w:r w:rsidR="00D65EFE">
        <w:t>I-SC</w:t>
      </w:r>
      <w:r>
        <w:t xml:space="preserve"> shall then establish the agreed Isolation. </w:t>
      </w:r>
    </w:p>
    <w:p w:rsidR="00A10F33" w:rsidP="00737F8C" w:rsidRDefault="00A10F33" w14:paraId="62725C1B" w14:textId="51FAC893">
      <w:pPr>
        <w:pStyle w:val="ListParagraph"/>
        <w:numPr>
          <w:ilvl w:val="2"/>
          <w:numId w:val="1"/>
        </w:numPr>
        <w:jc w:val="both"/>
      </w:pPr>
      <w:r>
        <w:t xml:space="preserve">The </w:t>
      </w:r>
      <w:r w:rsidR="00D65EFE">
        <w:t>I-SC</w:t>
      </w:r>
      <w:r>
        <w:t xml:space="preserve"> shall then confirm to the </w:t>
      </w:r>
      <w:r w:rsidR="00A73C08">
        <w:t>R-SC</w:t>
      </w:r>
      <w:r>
        <w:t xml:space="preserve"> that the agreed Isolation has been established and identify the </w:t>
      </w:r>
      <w:r w:rsidR="00A73C08">
        <w:t>R-SC</w:t>
      </w:r>
      <w:r>
        <w:t>'s HV Apparatus up to the boundary between each of the relevant Part</w:t>
      </w:r>
      <w:r w:rsidR="003A4333">
        <w:t>y’s</w:t>
      </w:r>
      <w:r>
        <w:t xml:space="preserve"> Transmission Systems for which Isolation has been provided.</w:t>
      </w:r>
    </w:p>
    <w:p w:rsidR="000F1640" w:rsidP="008764CE" w:rsidRDefault="00A10F33" w14:paraId="584454DE" w14:textId="77777777">
      <w:pPr>
        <w:pStyle w:val="ListParagraph"/>
        <w:ind w:left="1080"/>
        <w:jc w:val="both"/>
      </w:pPr>
      <w:r>
        <w:t xml:space="preserve">The confirmation shall specify: </w:t>
      </w:r>
    </w:p>
    <w:p w:rsidR="000F1640" w:rsidP="00737F8C" w:rsidRDefault="000F1640" w14:paraId="5078B96A" w14:textId="77777777">
      <w:pPr>
        <w:pStyle w:val="ListParagraph"/>
        <w:numPr>
          <w:ilvl w:val="3"/>
          <w:numId w:val="1"/>
        </w:numPr>
        <w:jc w:val="both"/>
      </w:pPr>
      <w:r>
        <w:t>F</w:t>
      </w:r>
      <w:r w:rsidR="00A10F33">
        <w:t>or each Location, the identity (by means of HV Apparatus name, nomenclature and numbering or position, as is applicable) of each point of Isolation;</w:t>
      </w:r>
      <w:r>
        <w:t xml:space="preserve"> </w:t>
      </w:r>
    </w:p>
    <w:p w:rsidR="000F1640" w:rsidP="00737F8C" w:rsidRDefault="00A10F33" w14:paraId="426DFF82" w14:textId="77777777">
      <w:pPr>
        <w:pStyle w:val="ListParagraph"/>
        <w:numPr>
          <w:ilvl w:val="3"/>
          <w:numId w:val="1"/>
        </w:numPr>
        <w:jc w:val="both"/>
      </w:pPr>
      <w:r>
        <w:t>Whether Isolation has been achieved by an Isolating Device in the isolating position or by an</w:t>
      </w:r>
      <w:r w:rsidR="000F1640">
        <w:t xml:space="preserve"> </w:t>
      </w:r>
      <w:r>
        <w:t xml:space="preserve">adequate physical separation; </w:t>
      </w:r>
    </w:p>
    <w:p w:rsidR="000F1640" w:rsidP="00737F8C" w:rsidRDefault="00A10F33" w14:paraId="10EFFC91" w14:textId="77777777">
      <w:pPr>
        <w:pStyle w:val="ListParagraph"/>
        <w:numPr>
          <w:ilvl w:val="3"/>
          <w:numId w:val="1"/>
        </w:numPr>
        <w:jc w:val="both"/>
      </w:pPr>
      <w:r>
        <w:t xml:space="preserve">Where an Isolating Device has been used whether the isolating position is either: </w:t>
      </w:r>
    </w:p>
    <w:p w:rsidR="002E66FD" w:rsidP="002E66FD" w:rsidRDefault="000F1640" w14:paraId="61B8EE16" w14:textId="77777777">
      <w:pPr>
        <w:pStyle w:val="ListParagraph"/>
        <w:numPr>
          <w:ilvl w:val="0"/>
          <w:numId w:val="19"/>
        </w:numPr>
        <w:jc w:val="both"/>
      </w:pPr>
      <w:r>
        <w:t>M</w:t>
      </w:r>
      <w:r w:rsidR="00A10F33">
        <w:t xml:space="preserve">aintained by immobilising and </w:t>
      </w:r>
      <w:r>
        <w:t>locking</w:t>
      </w:r>
      <w:r w:rsidR="00A10F33">
        <w:t xml:space="preserve"> the Isolating Device in the isolating position and affixing a Caution Notice to it. Where the Isolating Device has been Locked with a Safety Key that the Safety Key has been secured in a Key Safe and the Key Safe Key will be retained in</w:t>
      </w:r>
      <w:r>
        <w:t xml:space="preserve"> safe custody; or </w:t>
      </w:r>
    </w:p>
    <w:p w:rsidRPr="00375A00" w:rsidR="000F1640" w:rsidP="002E66FD" w:rsidRDefault="000F1640" w14:paraId="0E92B0AA" w14:textId="77777777">
      <w:pPr>
        <w:pStyle w:val="ListParagraph"/>
        <w:numPr>
          <w:ilvl w:val="0"/>
          <w:numId w:val="19"/>
        </w:numPr>
        <w:jc w:val="both"/>
      </w:pPr>
      <w:r>
        <w:t>M</w:t>
      </w:r>
      <w:r w:rsidR="00A10F33">
        <w:t xml:space="preserve">aintained and/or secured by such other method which must be in accordance </w:t>
      </w:r>
      <w:r w:rsidRPr="00375A00" w:rsidR="00A10F33">
        <w:t xml:space="preserve">with the Safety Rules of the relevant Party, as the case may be; and </w:t>
      </w:r>
    </w:p>
    <w:p w:rsidRPr="00375A00" w:rsidR="002E66FD" w:rsidP="00737F8C" w:rsidRDefault="002E66FD" w14:paraId="2C90281A" w14:textId="77777777">
      <w:pPr>
        <w:pStyle w:val="ListParagraph"/>
        <w:numPr>
          <w:ilvl w:val="3"/>
          <w:numId w:val="1"/>
        </w:numPr>
        <w:jc w:val="both"/>
      </w:pPr>
      <w:r w:rsidRPr="00375A00">
        <w:t>Where an isolating device is Isolation Gas Density Dependant (IGDD), the following shall be recorded on the RISSP forms:</w:t>
      </w:r>
    </w:p>
    <w:p w:rsidRPr="00375A00" w:rsidR="002E66FD" w:rsidP="002E66FD" w:rsidRDefault="002E66FD" w14:paraId="315F25B8" w14:textId="77777777">
      <w:pPr>
        <w:pStyle w:val="ListParagraph"/>
        <w:numPr>
          <w:ilvl w:val="0"/>
          <w:numId w:val="18"/>
        </w:numPr>
        <w:jc w:val="both"/>
      </w:pPr>
      <w:r w:rsidRPr="00375A00">
        <w:t>Identification of which isolating devices are IGDD; and</w:t>
      </w:r>
    </w:p>
    <w:p w:rsidRPr="00375A00" w:rsidR="002E66FD" w:rsidP="002E66FD" w:rsidRDefault="002E66FD" w14:paraId="2A36C722" w14:textId="77777777">
      <w:pPr>
        <w:pStyle w:val="ListParagraph"/>
        <w:numPr>
          <w:ilvl w:val="0"/>
          <w:numId w:val="18"/>
        </w:numPr>
        <w:jc w:val="both"/>
      </w:pPr>
      <w:r w:rsidRPr="00375A00">
        <w:t xml:space="preserve">The party responsible for the management of the associated gas alarms whilst the RISSP remains in force. </w:t>
      </w:r>
    </w:p>
    <w:p w:rsidRPr="00375A00" w:rsidR="001C59B5" w:rsidP="00737F8C" w:rsidRDefault="002E66FD" w14:paraId="12821B2D" w14:textId="77777777">
      <w:pPr>
        <w:pStyle w:val="ListParagraph"/>
        <w:numPr>
          <w:ilvl w:val="3"/>
          <w:numId w:val="1"/>
        </w:numPr>
        <w:jc w:val="both"/>
      </w:pPr>
      <w:r>
        <w:t>W</w:t>
      </w:r>
      <w:r w:rsidR="00A10F33">
        <w:t xml:space="preserve">here an adequate physical separation has been used such separation shall be in accordance with, and maintained by, the method set out in the Safety Rules of the </w:t>
      </w:r>
      <w:r w:rsidRPr="00375A00" w:rsidR="00A10F33">
        <w:t xml:space="preserve">relevant Party and may include the placing of a Caution Notice at the point of separation. </w:t>
      </w:r>
    </w:p>
    <w:p w:rsidRPr="00375A00" w:rsidR="001C59B5" w:rsidP="00737F8C" w:rsidRDefault="001C59B5" w14:paraId="24594D30" w14:textId="76D00CCC">
      <w:pPr>
        <w:pStyle w:val="ListParagraph"/>
        <w:numPr>
          <w:ilvl w:val="3"/>
          <w:numId w:val="1"/>
        </w:numPr>
        <w:jc w:val="both"/>
      </w:pPr>
      <w:r w:rsidRPr="00375A00">
        <w:rPr>
          <w:rFonts w:cstheme="minorHAnsi"/>
        </w:rPr>
        <w:t xml:space="preserve">Where </w:t>
      </w:r>
      <w:r w:rsidRPr="00E862F0" w:rsidR="00E862F0">
        <w:rPr>
          <w:rFonts w:cstheme="minorHAnsi"/>
        </w:rPr>
        <w:t>an item of HV apparatus has been identified</w:t>
      </w:r>
      <w:r w:rsidR="00E862F0">
        <w:rPr>
          <w:rFonts w:cstheme="minorHAnsi"/>
        </w:rPr>
        <w:t xml:space="preserve"> as a </w:t>
      </w:r>
      <w:r w:rsidRPr="00375A00">
        <w:rPr>
          <w:rFonts w:cstheme="minorHAnsi"/>
        </w:rPr>
        <w:t>‘</w:t>
      </w:r>
      <w:r w:rsidRPr="00375A00">
        <w:rPr>
          <w:rFonts w:cstheme="minorHAnsi"/>
          <w:bCs/>
        </w:rPr>
        <w:t>No System Connection’</w:t>
      </w:r>
      <w:r w:rsidRPr="00375A00">
        <w:rPr>
          <w:rFonts w:cstheme="minorHAnsi"/>
        </w:rPr>
        <w:t xml:space="preserve">, the physical position of the </w:t>
      </w:r>
      <w:r w:rsidR="00E862F0">
        <w:rPr>
          <w:rFonts w:cstheme="minorHAnsi"/>
        </w:rPr>
        <w:t>‘</w:t>
      </w:r>
      <w:r w:rsidRPr="00375A00">
        <w:rPr>
          <w:rFonts w:cstheme="minorHAnsi"/>
          <w:bCs/>
        </w:rPr>
        <w:t>No System Connection</w:t>
      </w:r>
      <w:r w:rsidR="00E862F0">
        <w:rPr>
          <w:rFonts w:cstheme="minorHAnsi"/>
          <w:bCs/>
        </w:rPr>
        <w:t>’</w:t>
      </w:r>
      <w:r w:rsidRPr="00375A00">
        <w:rPr>
          <w:rFonts w:cstheme="minorHAnsi"/>
          <w:bCs/>
        </w:rPr>
        <w:t xml:space="preserve"> </w:t>
      </w:r>
      <w:r w:rsidRPr="00375A00">
        <w:rPr>
          <w:rFonts w:cstheme="minorHAnsi"/>
        </w:rPr>
        <w:t xml:space="preserve">shall be defined and shall not be varied for the duration of </w:t>
      </w:r>
      <w:r w:rsidRPr="00375A00">
        <w:rPr>
          <w:rFonts w:cstheme="minorHAnsi"/>
          <w:bCs/>
        </w:rPr>
        <w:t xml:space="preserve">Safety Precaution, </w:t>
      </w:r>
      <w:r w:rsidRPr="00375A00">
        <w:rPr>
          <w:rFonts w:cstheme="minorHAnsi"/>
        </w:rPr>
        <w:t xml:space="preserve">and the </w:t>
      </w:r>
      <w:r w:rsidR="00D65EFE">
        <w:rPr>
          <w:rFonts w:cstheme="minorHAnsi"/>
          <w:bCs/>
        </w:rPr>
        <w:t>I-SC</w:t>
      </w:r>
      <w:r w:rsidRPr="00375A00">
        <w:rPr>
          <w:rFonts w:cstheme="minorHAnsi"/>
          <w:bCs/>
        </w:rPr>
        <w:t xml:space="preserve">’s </w:t>
      </w:r>
      <w:r w:rsidRPr="00375A00">
        <w:rPr>
          <w:rFonts w:cstheme="minorHAnsi"/>
        </w:rPr>
        <w:t xml:space="preserve">relevant </w:t>
      </w:r>
      <w:r w:rsidRPr="00375A00">
        <w:rPr>
          <w:rFonts w:cstheme="minorHAnsi"/>
          <w:bCs/>
        </w:rPr>
        <w:t xml:space="preserve">HV Apparatus </w:t>
      </w:r>
      <w:r w:rsidRPr="00375A00">
        <w:rPr>
          <w:rFonts w:cstheme="minorHAnsi"/>
        </w:rPr>
        <w:t xml:space="preserve">will not, for the duration of the </w:t>
      </w:r>
      <w:r w:rsidRPr="00375A00">
        <w:rPr>
          <w:rFonts w:cstheme="minorHAnsi"/>
          <w:bCs/>
        </w:rPr>
        <w:t>Safety Precaution</w:t>
      </w:r>
      <w:r w:rsidRPr="00375A00" w:rsidR="00360165">
        <w:rPr>
          <w:rFonts w:cstheme="minorHAnsi"/>
          <w:bCs/>
        </w:rPr>
        <w:t>,</w:t>
      </w:r>
      <w:r w:rsidRPr="00375A00">
        <w:rPr>
          <w:rFonts w:cstheme="minorHAnsi"/>
          <w:bCs/>
        </w:rPr>
        <w:t xml:space="preserve"> </w:t>
      </w:r>
      <w:r w:rsidRPr="00375A00">
        <w:rPr>
          <w:rFonts w:cstheme="minorHAnsi"/>
        </w:rPr>
        <w:t xml:space="preserve">be connected to a source of electrical energy or to any other part of the </w:t>
      </w:r>
      <w:r w:rsidR="00D65EFE">
        <w:rPr>
          <w:rFonts w:cstheme="minorHAnsi"/>
          <w:bCs/>
        </w:rPr>
        <w:t>I-SC</w:t>
      </w:r>
      <w:r w:rsidRPr="00375A00">
        <w:rPr>
          <w:rFonts w:cstheme="minorHAnsi"/>
          <w:bCs/>
        </w:rPr>
        <w:t>’s System</w:t>
      </w:r>
      <w:r w:rsidRPr="00375A00">
        <w:rPr>
          <w:rFonts w:cstheme="minorHAnsi"/>
        </w:rPr>
        <w:t>.</w:t>
      </w:r>
    </w:p>
    <w:p w:rsidRPr="00375A00" w:rsidR="00360165" w:rsidP="00360165" w:rsidRDefault="00360165" w14:paraId="10F2FAFD" w14:textId="317920A7">
      <w:pPr>
        <w:pStyle w:val="ListParagraph"/>
        <w:numPr>
          <w:ilvl w:val="2"/>
          <w:numId w:val="1"/>
        </w:numPr>
        <w:jc w:val="both"/>
      </w:pPr>
      <w:r w:rsidRPr="00375A00">
        <w:t>The confirmation of Isolation</w:t>
      </w:r>
      <w:r w:rsidR="00F5150C">
        <w:t>,</w:t>
      </w:r>
      <w:r w:rsidRPr="00375A00">
        <w:t xml:space="preserve"> and the agreement to hold such isolation for the purposes of earthing</w:t>
      </w:r>
      <w:r w:rsidR="001B09E1">
        <w:t>,</w:t>
      </w:r>
      <w:r w:rsidRPr="00375A00">
        <w:t xml:space="preserve"> shall be recorded in the respective Safety Logs.</w:t>
      </w:r>
    </w:p>
    <w:p w:rsidRPr="00D65EFE" w:rsidR="00A10F33" w:rsidP="00737F8C" w:rsidRDefault="000F1640" w14:paraId="54937980" w14:textId="77777777">
      <w:pPr>
        <w:pStyle w:val="Heading2"/>
        <w:numPr>
          <w:ilvl w:val="1"/>
          <w:numId w:val="1"/>
        </w:numPr>
        <w:jc w:val="both"/>
        <w:rPr>
          <w:i w:val="0"/>
        </w:rPr>
      </w:pPr>
      <w:bookmarkStart w:name="_Toc509304927" w:id="12"/>
      <w:r w:rsidRPr="00D65EFE">
        <w:rPr>
          <w:i w:val="0"/>
        </w:rPr>
        <w:t>Implementation of Earthing</w:t>
      </w:r>
      <w:bookmarkEnd w:id="12"/>
    </w:p>
    <w:p w:rsidRPr="00375A00" w:rsidR="00360165" w:rsidP="00360165" w:rsidRDefault="00360165" w14:paraId="38A9092E" w14:textId="209CD841">
      <w:pPr>
        <w:pStyle w:val="ListParagraph"/>
        <w:numPr>
          <w:ilvl w:val="2"/>
          <w:numId w:val="1"/>
        </w:numPr>
        <w:jc w:val="both"/>
        <w:rPr>
          <w:rFonts w:cstheme="minorHAnsi"/>
        </w:rPr>
      </w:pPr>
      <w:r w:rsidRPr="00375A00">
        <w:rPr>
          <w:rFonts w:cstheme="minorHAnsi"/>
        </w:rPr>
        <w:t xml:space="preserve">Following the confirmation of </w:t>
      </w:r>
      <w:r w:rsidRPr="00375A00">
        <w:rPr>
          <w:rFonts w:cstheme="minorHAnsi"/>
          <w:bCs/>
        </w:rPr>
        <w:t xml:space="preserve">Isolation </w:t>
      </w:r>
      <w:r w:rsidRPr="00375A00">
        <w:rPr>
          <w:rFonts w:cstheme="minorHAnsi"/>
        </w:rPr>
        <w:t xml:space="preserve">being established by the </w:t>
      </w:r>
      <w:r w:rsidR="00E862F0">
        <w:rPr>
          <w:rFonts w:cstheme="minorHAnsi"/>
          <w:bCs/>
        </w:rPr>
        <w:t>I-SC</w:t>
      </w:r>
      <w:r w:rsidRPr="00375A00">
        <w:rPr>
          <w:rFonts w:cstheme="minorHAnsi"/>
          <w:bCs/>
        </w:rPr>
        <w:t xml:space="preserve"> </w:t>
      </w:r>
      <w:r w:rsidRPr="00375A00">
        <w:rPr>
          <w:rFonts w:cstheme="minorHAnsi"/>
        </w:rPr>
        <w:t xml:space="preserve">and the necessary establishment of relevant </w:t>
      </w:r>
      <w:r w:rsidRPr="00375A00">
        <w:rPr>
          <w:rFonts w:cstheme="minorHAnsi"/>
          <w:bCs/>
        </w:rPr>
        <w:t xml:space="preserve">Isolation </w:t>
      </w:r>
      <w:r w:rsidRPr="00375A00">
        <w:rPr>
          <w:rFonts w:cstheme="minorHAnsi"/>
        </w:rPr>
        <w:t xml:space="preserve">on the </w:t>
      </w:r>
      <w:r w:rsidR="00A73C08">
        <w:rPr>
          <w:rFonts w:cstheme="minorHAnsi"/>
          <w:bCs/>
        </w:rPr>
        <w:t>R-SC</w:t>
      </w:r>
      <w:r w:rsidRPr="00375A00">
        <w:rPr>
          <w:rFonts w:cstheme="minorHAnsi"/>
          <w:bCs/>
        </w:rPr>
        <w:t>s System</w:t>
      </w:r>
      <w:r w:rsidRPr="00375A00">
        <w:rPr>
          <w:rFonts w:cstheme="minorHAnsi"/>
        </w:rPr>
        <w:t xml:space="preserve">, the </w:t>
      </w:r>
      <w:r w:rsidR="00A73C08">
        <w:rPr>
          <w:rFonts w:cstheme="minorHAnsi"/>
          <w:bCs/>
        </w:rPr>
        <w:t>R-SC</w:t>
      </w:r>
      <w:r w:rsidRPr="00375A00">
        <w:rPr>
          <w:rFonts w:cstheme="minorHAnsi"/>
          <w:bCs/>
        </w:rPr>
        <w:t xml:space="preserve"> </w:t>
      </w:r>
      <w:r w:rsidRPr="00375A00">
        <w:rPr>
          <w:rFonts w:cstheme="minorHAnsi"/>
        </w:rPr>
        <w:t xml:space="preserve">will then request the implementation of </w:t>
      </w:r>
      <w:r w:rsidRPr="00375A00">
        <w:rPr>
          <w:rFonts w:cstheme="minorHAnsi"/>
          <w:bCs/>
        </w:rPr>
        <w:t xml:space="preserve">Earthing </w:t>
      </w:r>
      <w:r w:rsidRPr="00375A00">
        <w:rPr>
          <w:rFonts w:cstheme="minorHAnsi"/>
        </w:rPr>
        <w:t xml:space="preserve">by the </w:t>
      </w:r>
      <w:r w:rsidR="00D65EFE">
        <w:rPr>
          <w:rFonts w:cstheme="minorHAnsi"/>
          <w:bCs/>
        </w:rPr>
        <w:t>I-SC</w:t>
      </w:r>
      <w:r w:rsidRPr="00375A00">
        <w:rPr>
          <w:rFonts w:cstheme="minorHAnsi"/>
        </w:rPr>
        <w:t xml:space="preserve">. </w:t>
      </w:r>
      <w:r w:rsidRPr="00375A00" w:rsidR="00E304BC">
        <w:rPr>
          <w:rFonts w:cstheme="minorHAnsi"/>
        </w:rPr>
        <w:t xml:space="preserve">When </w:t>
      </w:r>
      <w:r w:rsidRPr="00375A00">
        <w:rPr>
          <w:rFonts w:cstheme="minorHAnsi"/>
        </w:rPr>
        <w:t xml:space="preserve">agreed, the authorised site representative of the </w:t>
      </w:r>
      <w:r w:rsidR="00D65EFE">
        <w:rPr>
          <w:rFonts w:cstheme="minorHAnsi"/>
          <w:bCs/>
        </w:rPr>
        <w:t>I-SC</w:t>
      </w:r>
      <w:r w:rsidRPr="00375A00">
        <w:rPr>
          <w:rFonts w:cstheme="minorHAnsi"/>
          <w:bCs/>
        </w:rPr>
        <w:t xml:space="preserve"> </w:t>
      </w:r>
      <w:r w:rsidRPr="00375A00">
        <w:rPr>
          <w:rFonts w:cstheme="minorHAnsi"/>
        </w:rPr>
        <w:t xml:space="preserve">shall retain any </w:t>
      </w:r>
      <w:r w:rsidRPr="00375A00">
        <w:rPr>
          <w:rFonts w:cstheme="minorHAnsi"/>
          <w:bCs/>
        </w:rPr>
        <w:t xml:space="preserve">Key Safe Key </w:t>
      </w:r>
      <w:r w:rsidRPr="00375A00">
        <w:rPr>
          <w:rFonts w:cstheme="minorHAnsi"/>
        </w:rPr>
        <w:t xml:space="preserve">in safe custody until any </w:t>
      </w:r>
      <w:r w:rsidRPr="00375A00">
        <w:rPr>
          <w:rFonts w:cstheme="minorHAnsi"/>
          <w:bCs/>
        </w:rPr>
        <w:t xml:space="preserve">Safety Key </w:t>
      </w:r>
      <w:r w:rsidRPr="00375A00">
        <w:rPr>
          <w:rFonts w:cstheme="minorHAnsi"/>
        </w:rPr>
        <w:t xml:space="preserve">used for </w:t>
      </w:r>
      <w:r w:rsidRPr="00375A00">
        <w:rPr>
          <w:rFonts w:cstheme="minorHAnsi"/>
          <w:bCs/>
        </w:rPr>
        <w:t xml:space="preserve">Earthing </w:t>
      </w:r>
      <w:r w:rsidRPr="00375A00">
        <w:rPr>
          <w:rFonts w:cstheme="minorHAnsi"/>
        </w:rPr>
        <w:t xml:space="preserve">has been secured in the </w:t>
      </w:r>
      <w:r w:rsidRPr="00375A00">
        <w:rPr>
          <w:rFonts w:cstheme="minorHAnsi"/>
          <w:bCs/>
        </w:rPr>
        <w:t>Key Safe</w:t>
      </w:r>
      <w:r w:rsidRPr="00375A00">
        <w:rPr>
          <w:rFonts w:cstheme="minorHAnsi"/>
        </w:rPr>
        <w:t>.</w:t>
      </w:r>
    </w:p>
    <w:p w:rsidR="000F1640" w:rsidP="00737F8C" w:rsidRDefault="000F1640" w14:paraId="5BEB0BE8" w14:textId="77777777">
      <w:pPr>
        <w:pStyle w:val="ListParagraph"/>
        <w:numPr>
          <w:ilvl w:val="2"/>
          <w:numId w:val="1"/>
        </w:numPr>
        <w:jc w:val="both"/>
      </w:pPr>
      <w:r w:rsidRPr="00375A00">
        <w:t>The agreement to the application</w:t>
      </w:r>
      <w:r>
        <w:t xml:space="preserve"> of Earthing shall be recorded in the respective Safety Logs.</w:t>
      </w:r>
    </w:p>
    <w:p w:rsidR="000F1640" w:rsidP="00737F8C" w:rsidRDefault="000F1640" w14:paraId="6334A656" w14:textId="2EC66383">
      <w:pPr>
        <w:pStyle w:val="ListParagraph"/>
        <w:numPr>
          <w:ilvl w:val="2"/>
          <w:numId w:val="1"/>
        </w:numPr>
        <w:jc w:val="both"/>
      </w:pPr>
      <w:r>
        <w:t xml:space="preserve">The </w:t>
      </w:r>
      <w:r w:rsidR="00D65EFE">
        <w:t>I-SC</w:t>
      </w:r>
      <w:r>
        <w:t xml:space="preserve"> shall then establish the agreed Earthing.</w:t>
      </w:r>
    </w:p>
    <w:p w:rsidR="000F1640" w:rsidP="00737F8C" w:rsidRDefault="000F1640" w14:paraId="75DE1006" w14:textId="2DB26418">
      <w:pPr>
        <w:pStyle w:val="ListParagraph"/>
        <w:numPr>
          <w:ilvl w:val="2"/>
          <w:numId w:val="1"/>
        </w:numPr>
        <w:jc w:val="both"/>
      </w:pPr>
      <w:r>
        <w:t>The</w:t>
      </w:r>
      <w:r w:rsidR="00A73C08">
        <w:t xml:space="preserve"> </w:t>
      </w:r>
      <w:r w:rsidR="00D65EFE">
        <w:t>I-SC</w:t>
      </w:r>
      <w:r>
        <w:t xml:space="preserve"> shall then confirm to the </w:t>
      </w:r>
      <w:r w:rsidR="00A73C08">
        <w:t>R-SC</w:t>
      </w:r>
      <w:r>
        <w:t xml:space="preserve"> that the agreed Earthing has been established, and identify the </w:t>
      </w:r>
      <w:r w:rsidR="00A73C08">
        <w:t>R-SC</w:t>
      </w:r>
      <w:r>
        <w:t>s HV Apparatus up to the boundary between each of the relevant Part</w:t>
      </w:r>
      <w:r w:rsidR="003A4333">
        <w:t>y’s</w:t>
      </w:r>
      <w:r>
        <w:t xml:space="preserve"> Transmission Systems for which the Earthing has been provided.</w:t>
      </w:r>
    </w:p>
    <w:p w:rsidR="000F1640" w:rsidP="008764CE" w:rsidRDefault="000F1640" w14:paraId="6319ADC3" w14:textId="77777777">
      <w:pPr>
        <w:pStyle w:val="ListParagraph"/>
        <w:ind w:left="1080"/>
        <w:jc w:val="both"/>
      </w:pPr>
      <w:r>
        <w:t xml:space="preserve">The confirmation shall specify: </w:t>
      </w:r>
    </w:p>
    <w:p w:rsidR="000F1640" w:rsidP="00737F8C" w:rsidRDefault="00737F8C" w14:paraId="6B2C0E25" w14:textId="77777777">
      <w:pPr>
        <w:pStyle w:val="ListParagraph"/>
        <w:numPr>
          <w:ilvl w:val="3"/>
          <w:numId w:val="1"/>
        </w:numPr>
        <w:jc w:val="both"/>
      </w:pPr>
      <w:r>
        <w:t>F</w:t>
      </w:r>
      <w:r w:rsidR="000F1640">
        <w:t>or each Location, the identity (by means of HV Apparatus name, nomenclature and numbering or position, as is applicable) of each point of Earthing; and</w:t>
      </w:r>
    </w:p>
    <w:p w:rsidR="000F1640" w:rsidP="00737F8C" w:rsidRDefault="000F1640" w14:paraId="14278865" w14:textId="77777777">
      <w:pPr>
        <w:pStyle w:val="ListParagraph"/>
        <w:numPr>
          <w:ilvl w:val="3"/>
          <w:numId w:val="1"/>
        </w:numPr>
        <w:jc w:val="both"/>
      </w:pPr>
      <w:r>
        <w:t>in respect of the Earthing Device used, whether it is:</w:t>
      </w:r>
    </w:p>
    <w:p w:rsidR="000F1640" w:rsidP="008764CE" w:rsidRDefault="000F1640" w14:paraId="4BA85458" w14:textId="77777777">
      <w:pPr>
        <w:pStyle w:val="ListParagraph"/>
        <w:numPr>
          <w:ilvl w:val="0"/>
          <w:numId w:val="5"/>
        </w:numPr>
        <w:jc w:val="both"/>
      </w:pPr>
      <w:r>
        <w:t>Immobilised and locked in the Earthing position. Where the Earthing Device has been Locked with a Safety Key, that the Safety Key has been secured in a Key Safe and the Key Safe Key will be retained in safe custody; or</w:t>
      </w:r>
    </w:p>
    <w:p w:rsidR="000F1640" w:rsidP="008764CE" w:rsidRDefault="000F1640" w14:paraId="13B8A304" w14:textId="77777777">
      <w:pPr>
        <w:pStyle w:val="ListParagraph"/>
        <w:numPr>
          <w:ilvl w:val="0"/>
          <w:numId w:val="5"/>
        </w:numPr>
        <w:jc w:val="both"/>
      </w:pPr>
      <w:r>
        <w:t>Maintained and/or secured in position by such other method which is in accordance with the Safety Rules of the relevant party, as the case may be.</w:t>
      </w:r>
    </w:p>
    <w:p w:rsidRPr="00375A00" w:rsidR="00737F8C" w:rsidP="00737F8C" w:rsidRDefault="000F1640" w14:paraId="2D528B46" w14:textId="7B86A739">
      <w:pPr>
        <w:pStyle w:val="ListParagraph"/>
        <w:numPr>
          <w:ilvl w:val="2"/>
          <w:numId w:val="1"/>
        </w:numPr>
        <w:jc w:val="both"/>
      </w:pPr>
      <w:r>
        <w:t xml:space="preserve">The </w:t>
      </w:r>
      <w:r w:rsidR="00D65EFE">
        <w:t>I-SC</w:t>
      </w:r>
      <w:r>
        <w:t xml:space="preserve"> shall ensure that the established Safety </w:t>
      </w:r>
      <w:r w:rsidRPr="00375A00">
        <w:t>Precautions are maintained until they have been requested to be removed by the relevant</w:t>
      </w:r>
      <w:r w:rsidRPr="00375A00" w:rsidR="00057EA0">
        <w:t xml:space="preserve"> </w:t>
      </w:r>
      <w:r w:rsidR="003A4333">
        <w:t>R-SC</w:t>
      </w:r>
      <w:r w:rsidRPr="00375A00" w:rsidR="00057EA0">
        <w:t>.</w:t>
      </w:r>
    </w:p>
    <w:p w:rsidRPr="00375A00" w:rsidR="003C207D" w:rsidP="00737F8C" w:rsidRDefault="002E66FD" w14:paraId="75F3351C" w14:textId="77777777">
      <w:pPr>
        <w:pStyle w:val="ListParagraph"/>
        <w:numPr>
          <w:ilvl w:val="2"/>
          <w:numId w:val="1"/>
        </w:numPr>
        <w:jc w:val="both"/>
      </w:pPr>
      <w:r w:rsidRPr="00375A00">
        <w:rPr>
          <w:rFonts w:cstheme="minorHAnsi"/>
        </w:rPr>
        <w:t>Certain designs of gas insulated switchgear three position isolator and earth switches</w:t>
      </w:r>
      <w:r w:rsidRPr="00375A00" w:rsidR="00737F8C">
        <w:rPr>
          <w:rFonts w:cstheme="minorHAnsi"/>
        </w:rPr>
        <w:t xml:space="preserve"> </w:t>
      </w:r>
      <w:r w:rsidRPr="00375A00">
        <w:rPr>
          <w:rFonts w:cstheme="minorHAnsi"/>
        </w:rPr>
        <w:t xml:space="preserve">specifically provide a combined </w:t>
      </w:r>
      <w:r w:rsidRPr="00D65EFE">
        <w:rPr>
          <w:rFonts w:cstheme="minorHAnsi"/>
          <w:bCs/>
        </w:rPr>
        <w:t xml:space="preserve">Isolation </w:t>
      </w:r>
      <w:r w:rsidRPr="00D65EFE">
        <w:rPr>
          <w:rFonts w:cstheme="minorHAnsi"/>
        </w:rPr>
        <w:t xml:space="preserve">and </w:t>
      </w:r>
      <w:r w:rsidRPr="00D65EFE">
        <w:rPr>
          <w:rFonts w:cstheme="minorHAnsi"/>
          <w:bCs/>
        </w:rPr>
        <w:t xml:space="preserve">Earthing </w:t>
      </w:r>
      <w:r w:rsidRPr="00D65EFE">
        <w:rPr>
          <w:rFonts w:cstheme="minorHAnsi"/>
        </w:rPr>
        <w:t>function within a single mechanism</w:t>
      </w:r>
      <w:r w:rsidRPr="00D65EFE" w:rsidR="00737F8C">
        <w:rPr>
          <w:rFonts w:cstheme="minorHAnsi"/>
        </w:rPr>
        <w:t xml:space="preserve"> </w:t>
      </w:r>
      <w:r w:rsidRPr="00D65EFE">
        <w:rPr>
          <w:rFonts w:cstheme="minorHAnsi"/>
        </w:rPr>
        <w:t xml:space="preserve">contained within a single integral unit. Where </w:t>
      </w:r>
      <w:r w:rsidRPr="00D65EFE">
        <w:rPr>
          <w:rFonts w:cstheme="minorHAnsi"/>
          <w:bCs/>
        </w:rPr>
        <w:t xml:space="preserve">Safety Precautions </w:t>
      </w:r>
      <w:r w:rsidRPr="00D65EFE">
        <w:rPr>
          <w:rFonts w:cstheme="minorHAnsi"/>
        </w:rPr>
        <w:t>are required across</w:t>
      </w:r>
      <w:r w:rsidRPr="00D65EFE" w:rsidR="00737F8C">
        <w:rPr>
          <w:rFonts w:cstheme="minorHAnsi"/>
        </w:rPr>
        <w:t xml:space="preserve"> </w:t>
      </w:r>
      <w:r w:rsidRPr="00D65EFE">
        <w:rPr>
          <w:rFonts w:cstheme="minorHAnsi"/>
        </w:rPr>
        <w:t>control boundaries and subject</w:t>
      </w:r>
      <w:r w:rsidRPr="00D65EFE" w:rsidR="00737F8C">
        <w:rPr>
          <w:rFonts w:cstheme="minorHAnsi"/>
        </w:rPr>
        <w:t xml:space="preserve"> to the requirements of 3.4</w:t>
      </w:r>
      <w:r w:rsidRPr="00D65EFE">
        <w:rPr>
          <w:rFonts w:cstheme="minorHAnsi"/>
        </w:rPr>
        <w:t xml:space="preserve">, it is permissible to </w:t>
      </w:r>
      <w:r w:rsidRPr="00D65EFE" w:rsidR="003C207D">
        <w:rPr>
          <w:rFonts w:cstheme="minorHAnsi"/>
        </w:rPr>
        <w:t xml:space="preserve">apply </w:t>
      </w:r>
      <w:r w:rsidRPr="00D65EFE">
        <w:rPr>
          <w:rFonts w:cstheme="minorHAnsi"/>
        </w:rPr>
        <w:t>earth</w:t>
      </w:r>
      <w:r w:rsidRPr="00D65EFE" w:rsidR="003C207D">
        <w:rPr>
          <w:rFonts w:cstheme="minorHAnsi"/>
        </w:rPr>
        <w:t>ing</w:t>
      </w:r>
      <w:r w:rsidRPr="00D65EFE" w:rsidR="00737F8C">
        <w:rPr>
          <w:rFonts w:cstheme="minorHAnsi"/>
        </w:rPr>
        <w:t xml:space="preserve"> </w:t>
      </w:r>
      <w:r w:rsidRPr="00D65EFE">
        <w:rPr>
          <w:rFonts w:cstheme="minorHAnsi"/>
        </w:rPr>
        <w:t xml:space="preserve">before </w:t>
      </w:r>
      <w:r w:rsidRPr="00D65EFE">
        <w:rPr>
          <w:rFonts w:cstheme="minorHAnsi"/>
          <w:bCs/>
        </w:rPr>
        <w:t xml:space="preserve">Points of Isolation </w:t>
      </w:r>
      <w:r w:rsidRPr="00D65EFE">
        <w:rPr>
          <w:rFonts w:cstheme="minorHAnsi"/>
        </w:rPr>
        <w:t xml:space="preserve">have </w:t>
      </w:r>
      <w:r w:rsidRPr="00D65EFE" w:rsidR="00737F8C">
        <w:rPr>
          <w:rFonts w:cstheme="minorHAnsi"/>
        </w:rPr>
        <w:t>been established</w:t>
      </w:r>
      <w:r w:rsidRPr="00D65EFE">
        <w:rPr>
          <w:rFonts w:cstheme="minorHAnsi"/>
        </w:rPr>
        <w:t xml:space="preserve"> provided t</w:t>
      </w:r>
      <w:r w:rsidRPr="00D65EFE" w:rsidR="00737F8C">
        <w:rPr>
          <w:rFonts w:cstheme="minorHAnsi"/>
        </w:rPr>
        <w:t xml:space="preserve">hat all interconnected circuits </w:t>
      </w:r>
      <w:r w:rsidRPr="00D65EFE">
        <w:rPr>
          <w:rFonts w:cstheme="minorHAnsi"/>
        </w:rPr>
        <w:t xml:space="preserve">are fully disconnected from live </w:t>
      </w:r>
      <w:r w:rsidRPr="00D65EFE">
        <w:rPr>
          <w:rFonts w:cstheme="minorHAnsi"/>
          <w:bCs/>
        </w:rPr>
        <w:t>HV Apparatus</w:t>
      </w:r>
      <w:r w:rsidRPr="00375A00" w:rsidR="003C207D">
        <w:rPr>
          <w:rFonts w:cstheme="minorHAnsi"/>
          <w:bCs/>
        </w:rPr>
        <w:t xml:space="preserve"> and that the act of placing such devices in the earthing position creates a zone of isolation.</w:t>
      </w:r>
      <w:r w:rsidRPr="00375A00" w:rsidR="003C207D">
        <w:rPr>
          <w:rFonts w:cstheme="minorHAnsi"/>
        </w:rPr>
        <w:t xml:space="preserve"> </w:t>
      </w:r>
    </w:p>
    <w:p w:rsidRPr="00375A00" w:rsidR="002E66FD" w:rsidP="003C207D" w:rsidRDefault="003C207D" w14:paraId="52B5C675" w14:textId="0E496404">
      <w:pPr>
        <w:ind w:left="1134"/>
        <w:jc w:val="both"/>
      </w:pPr>
      <w:r w:rsidRPr="00375A00">
        <w:rPr>
          <w:rFonts w:cstheme="minorHAnsi"/>
        </w:rPr>
        <w:t xml:space="preserve">It should be noted that all isolation devices within the zone which are not of the ‘three position’ type, must be </w:t>
      </w:r>
      <w:r w:rsidRPr="00D65EFE">
        <w:rPr>
          <w:rFonts w:cstheme="minorHAnsi"/>
        </w:rPr>
        <w:t>established as Points of Isolation before</w:t>
      </w:r>
      <w:r w:rsidRPr="00375A00">
        <w:rPr>
          <w:rFonts w:cstheme="minorHAnsi"/>
        </w:rPr>
        <w:t xml:space="preserve"> any instructions are issued to move the three position device/s into the earthed position. </w:t>
      </w:r>
    </w:p>
    <w:p w:rsidRPr="00375A00" w:rsidR="006A24EE" w:rsidP="006A24EE" w:rsidRDefault="006A24EE" w14:paraId="228B6207" w14:textId="77777777">
      <w:pPr>
        <w:pStyle w:val="ListParagraph"/>
        <w:ind w:left="1080"/>
        <w:jc w:val="both"/>
      </w:pPr>
    </w:p>
    <w:p w:rsidRPr="00D65EFE" w:rsidR="00057EA0" w:rsidP="00737F8C" w:rsidRDefault="00057EA0" w14:paraId="583C731E" w14:textId="2DF5ADDC">
      <w:pPr>
        <w:pStyle w:val="Heading2"/>
        <w:numPr>
          <w:ilvl w:val="1"/>
          <w:numId w:val="1"/>
        </w:numPr>
        <w:jc w:val="both"/>
        <w:rPr>
          <w:i w:val="0"/>
        </w:rPr>
      </w:pPr>
      <w:bookmarkStart w:name="_Toc509304928" w:id="13"/>
      <w:r w:rsidRPr="00D65EFE">
        <w:rPr>
          <w:i w:val="0"/>
        </w:rPr>
        <w:t>Record of Safety Precautions</w:t>
      </w:r>
      <w:r w:rsidRPr="00D65EFE" w:rsidR="004D2941">
        <w:rPr>
          <w:i w:val="0"/>
        </w:rPr>
        <w:t xml:space="preserve"> (RISSP procedure)</w:t>
      </w:r>
      <w:bookmarkEnd w:id="13"/>
    </w:p>
    <w:p w:rsidR="00105C98" w:rsidP="00737F8C" w:rsidRDefault="009A7207" w14:paraId="2219382B" w14:textId="64CF24E9">
      <w:pPr>
        <w:pStyle w:val="ListParagraph"/>
        <w:numPr>
          <w:ilvl w:val="2"/>
          <w:numId w:val="1"/>
        </w:numPr>
        <w:jc w:val="both"/>
      </w:pPr>
      <w:r>
        <w:t xml:space="preserve">Where the I-SC </w:t>
      </w:r>
      <w:r w:rsidR="00B53FE7">
        <w:t xml:space="preserve">is </w:t>
      </w:r>
      <w:r w:rsidR="001128E4">
        <w:t xml:space="preserve">required to </w:t>
      </w:r>
      <w:r w:rsidR="00B53FE7">
        <w:t>cascad</w:t>
      </w:r>
      <w:r w:rsidR="001128E4">
        <w:t>e</w:t>
      </w:r>
      <w:r>
        <w:t xml:space="preserve"> safety precautions from </w:t>
      </w:r>
      <w:r w:rsidR="00B53FE7">
        <w:t>other</w:t>
      </w:r>
      <w:r>
        <w:t xml:space="preserve"> 3</w:t>
      </w:r>
      <w:r w:rsidRPr="009A7207">
        <w:rPr>
          <w:vertAlign w:val="superscript"/>
        </w:rPr>
        <w:t>rd</w:t>
      </w:r>
      <w:r>
        <w:t xml:space="preserve"> </w:t>
      </w:r>
      <w:r w:rsidR="001128E4">
        <w:t>parties</w:t>
      </w:r>
      <w:r w:rsidR="00B53FE7">
        <w:t xml:space="preserve"> for use on the R-SC RISSP</w:t>
      </w:r>
      <w:r w:rsidRPr="00105C98" w:rsidR="00105C98">
        <w:t xml:space="preserve">, </w:t>
      </w:r>
      <w:r w:rsidR="001128E4">
        <w:t xml:space="preserve">then </w:t>
      </w:r>
      <w:r>
        <w:t xml:space="preserve">prior to </w:t>
      </w:r>
      <w:r w:rsidR="00EB2072">
        <w:t xml:space="preserve">the precautions </w:t>
      </w:r>
      <w:r>
        <w:t xml:space="preserve">being </w:t>
      </w:r>
      <w:r w:rsidR="00EB2072">
        <w:t xml:space="preserve">utilised on </w:t>
      </w:r>
      <w:r>
        <w:t>the R-SC</w:t>
      </w:r>
      <w:r w:rsidR="00EB2072">
        <w:t xml:space="preserve"> RISSP</w:t>
      </w:r>
      <w:r w:rsidR="001128E4">
        <w:t>,</w:t>
      </w:r>
      <w:r w:rsidRPr="00105C98" w:rsidR="00105C98">
        <w:t xml:space="preserve"> the</w:t>
      </w:r>
      <w:r w:rsidR="001B09E1">
        <w:t>se precautions</w:t>
      </w:r>
      <w:r w:rsidRPr="00105C98" w:rsidR="00105C98">
        <w:t xml:space="preserve"> must be recorded</w:t>
      </w:r>
      <w:r w:rsidR="001128E4">
        <w:t xml:space="preserve"> and agreed</w:t>
      </w:r>
      <w:r w:rsidRPr="00105C98" w:rsidR="00105C98">
        <w:t xml:space="preserve"> </w:t>
      </w:r>
      <w:r w:rsidR="001128E4">
        <w:t>on</w:t>
      </w:r>
      <w:r w:rsidRPr="00105C98" w:rsidR="001128E4">
        <w:t xml:space="preserve"> </w:t>
      </w:r>
      <w:r>
        <w:t xml:space="preserve">separate </w:t>
      </w:r>
      <w:r w:rsidR="001128E4">
        <w:t xml:space="preserve">dedicated </w:t>
      </w:r>
      <w:r w:rsidRPr="00105C98" w:rsidR="00105C98">
        <w:t>RISSP</w:t>
      </w:r>
      <w:r w:rsidR="001E1A96">
        <w:t>(s)</w:t>
      </w:r>
      <w:r w:rsidR="001128E4">
        <w:t>.</w:t>
      </w:r>
      <w:r w:rsidRPr="00105C98" w:rsidR="00105C98">
        <w:t xml:space="preserve"> </w:t>
      </w:r>
    </w:p>
    <w:p w:rsidRPr="00375A00" w:rsidR="00105C98" w:rsidP="00737F8C" w:rsidRDefault="00105C98" w14:paraId="3C8C7D2C" w14:textId="2687E2A0">
      <w:pPr>
        <w:pStyle w:val="ListParagraph"/>
        <w:numPr>
          <w:ilvl w:val="2"/>
          <w:numId w:val="1"/>
        </w:numPr>
        <w:jc w:val="both"/>
      </w:pPr>
      <w:r w:rsidRPr="00105C98">
        <w:t xml:space="preserve">Where Safety Precautions are being </w:t>
      </w:r>
      <w:r w:rsidRPr="00375A00">
        <w:t xml:space="preserve">provided to enable work to be carried out on both sides of the boundary, a RISSP will need to be issued for each side of the boundary and both Parties will each be enacting the role of </w:t>
      </w:r>
      <w:r w:rsidRPr="00375A00" w:rsidR="004D2941">
        <w:t xml:space="preserve">the </w:t>
      </w:r>
      <w:r w:rsidR="00312094">
        <w:t>R-SC</w:t>
      </w:r>
      <w:r w:rsidRPr="00375A00" w:rsidR="004D2941">
        <w:t xml:space="preserve"> and the </w:t>
      </w:r>
      <w:r w:rsidR="00312094">
        <w:t>I-SC</w:t>
      </w:r>
      <w:r w:rsidRPr="00375A00">
        <w:t>. This will result in a RISSP-R and a RISSP-I form being completed by each Party with each</w:t>
      </w:r>
      <w:r w:rsidR="00B86263">
        <w:t xml:space="preserve"> </w:t>
      </w:r>
      <w:r w:rsidR="00312094">
        <w:t>R-SC</w:t>
      </w:r>
      <w:r w:rsidRPr="00375A00">
        <w:t xml:space="preserve"> issuing one RISSP number. </w:t>
      </w:r>
    </w:p>
    <w:p w:rsidRPr="00375A00" w:rsidR="00105C98" w:rsidP="00737F8C" w:rsidRDefault="00105C98" w14:paraId="74AAD99F" w14:textId="4C134441">
      <w:pPr>
        <w:pStyle w:val="ListParagraph"/>
        <w:numPr>
          <w:ilvl w:val="2"/>
          <w:numId w:val="1"/>
        </w:numPr>
        <w:jc w:val="both"/>
      </w:pPr>
      <w:r w:rsidRPr="00375A00">
        <w:t xml:space="preserve">Following confirmation that all the agreed Safety Precautions have been established, the </w:t>
      </w:r>
      <w:r w:rsidR="00D65EFE">
        <w:t>I-SC</w:t>
      </w:r>
      <w:r w:rsidRPr="00375A00">
        <w:t xml:space="preserve"> will record the details o</w:t>
      </w:r>
      <w:r w:rsidRPr="00F51BB0">
        <w:t>f the Safety Preca</w:t>
      </w:r>
      <w:r w:rsidRPr="00F51BB0" w:rsidR="004D2941">
        <w:t>utions established in Parts 1.1</w:t>
      </w:r>
      <w:r w:rsidRPr="00F51BB0">
        <w:t xml:space="preserve"> </w:t>
      </w:r>
      <w:r w:rsidRPr="00F51BB0" w:rsidR="004D2941">
        <w:t>a</w:t>
      </w:r>
      <w:r w:rsidRPr="00F51BB0" w:rsidR="00267FC2">
        <w:t>nd</w:t>
      </w:r>
      <w:r w:rsidRPr="00F51BB0">
        <w:t xml:space="preserve"> 1.2 </w:t>
      </w:r>
      <w:r w:rsidRPr="00375A00">
        <w:t xml:space="preserve">of </w:t>
      </w:r>
      <w:r w:rsidRPr="00375A00" w:rsidR="004D2941">
        <w:t>the associated</w:t>
      </w:r>
      <w:r w:rsidRPr="00375A00">
        <w:t xml:space="preserve"> RISSP-I. Where Earthing was not requested, Part 1.2(b) of the RISSP-I will be completed with the words "not applicable" or "N/A".</w:t>
      </w:r>
    </w:p>
    <w:p w:rsidR="00105C98" w:rsidP="00737F8C" w:rsidRDefault="00105C98" w14:paraId="596BA464" w14:textId="4700CE14">
      <w:pPr>
        <w:pStyle w:val="ListParagraph"/>
        <w:numPr>
          <w:ilvl w:val="2"/>
          <w:numId w:val="1"/>
        </w:numPr>
        <w:jc w:val="both"/>
      </w:pPr>
      <w:r w:rsidRPr="00105C98">
        <w:t xml:space="preserve">The </w:t>
      </w:r>
      <w:r w:rsidR="00D65EFE">
        <w:t>I-SC</w:t>
      </w:r>
      <w:r w:rsidRPr="00105C98">
        <w:t xml:space="preserve"> shall then contact the </w:t>
      </w:r>
      <w:r w:rsidR="00312094">
        <w:t>R-SC</w:t>
      </w:r>
      <w:r w:rsidRPr="00105C98">
        <w:t xml:space="preserve"> and confirm that all agreed Safety Precautions have been established by reading out the details entered on Parts 1.1 and 1.2 of RISSP-I. </w:t>
      </w:r>
    </w:p>
    <w:p w:rsidR="00105C98" w:rsidP="00737F8C" w:rsidRDefault="00105C98" w14:paraId="118E8572" w14:textId="399F73FE">
      <w:pPr>
        <w:pStyle w:val="ListParagraph"/>
        <w:numPr>
          <w:ilvl w:val="2"/>
          <w:numId w:val="1"/>
        </w:numPr>
        <w:jc w:val="both"/>
      </w:pPr>
      <w:r w:rsidRPr="00105C98">
        <w:t xml:space="preserve">The </w:t>
      </w:r>
      <w:r w:rsidR="00A73C08">
        <w:t>R-SC</w:t>
      </w:r>
      <w:r w:rsidRPr="00105C98">
        <w:t xml:space="preserve"> will then complete Parts 1.1 and 1.2 of </w:t>
      </w:r>
      <w:r w:rsidR="004D2941">
        <w:t>the</w:t>
      </w:r>
      <w:r w:rsidRPr="00105C98">
        <w:t xml:space="preserve"> RISSP-R with the precise details received from the Implementing Safety Coordinator, and then read out all those details to the </w:t>
      </w:r>
      <w:r w:rsidR="00D65EFE">
        <w:t>I-SC</w:t>
      </w:r>
      <w:r w:rsidRPr="00105C98">
        <w:t xml:space="preserve">. If both confirm that the details entered are the same, the </w:t>
      </w:r>
      <w:r w:rsidR="00312094">
        <w:t>R-SC</w:t>
      </w:r>
      <w:r w:rsidRPr="00375A00">
        <w:t xml:space="preserve"> shall issue the RISSP identifying number, taken from the RISSP-R to the </w:t>
      </w:r>
      <w:r w:rsidR="00D65EFE">
        <w:t>I-SC</w:t>
      </w:r>
      <w:r w:rsidRPr="00375A00">
        <w:t>, who shall ensure that the number is correctly entered on the RISSP-I.</w:t>
      </w:r>
      <w:r w:rsidRPr="00375A00" w:rsidR="00D11836">
        <w:t xml:space="preserve"> Note that some electronic system restrictions may require the RISSP number to be released prior to issue.</w:t>
      </w:r>
      <w:r w:rsidRPr="00375A00">
        <w:t xml:space="preserve"> Each Safety Co-ordinator shall then sign Part 1.3 of</w:t>
      </w:r>
      <w:r w:rsidRPr="00105C98">
        <w:t xml:space="preserve"> their respective RISSPs and enter the time and date. When signed</w:t>
      </w:r>
      <w:r w:rsidR="004D2941">
        <w:t>,</w:t>
      </w:r>
      <w:r w:rsidRPr="00105C98">
        <w:t xml:space="preserve"> the RISSP may only be cancelled - no alteration to the RISSP is permitted. </w:t>
      </w:r>
    </w:p>
    <w:p w:rsidR="004D2941" w:rsidP="004D2941" w:rsidRDefault="00105C98" w14:paraId="23A21638" w14:textId="0B5720E7">
      <w:pPr>
        <w:pStyle w:val="ListParagraph"/>
        <w:numPr>
          <w:ilvl w:val="2"/>
          <w:numId w:val="1"/>
        </w:numPr>
        <w:jc w:val="both"/>
      </w:pPr>
      <w:r w:rsidRPr="00105C98">
        <w:t xml:space="preserve">The </w:t>
      </w:r>
      <w:r w:rsidR="00A73C08">
        <w:t>R-SC</w:t>
      </w:r>
      <w:r w:rsidRPr="00105C98">
        <w:t xml:space="preserve"> is then free to authorise work, other than testing. Where testing is to be carried out, the proced</w:t>
      </w:r>
      <w:r w:rsidR="004D2941">
        <w:t xml:space="preserve">ure set out below in section </w:t>
      </w:r>
      <w:r w:rsidR="00D11836">
        <w:t>5</w:t>
      </w:r>
      <w:r w:rsidRPr="00105C98">
        <w:t xml:space="preserve"> shall be implemented.</w:t>
      </w:r>
    </w:p>
    <w:p w:rsidR="00A73C08" w:rsidP="00A73C08" w:rsidRDefault="00A73C08" w14:paraId="3A85F6A2" w14:textId="77777777">
      <w:pPr>
        <w:jc w:val="both"/>
      </w:pPr>
    </w:p>
    <w:p w:rsidRPr="00375A00" w:rsidR="004D2941" w:rsidP="00753C44" w:rsidRDefault="00DF74B1" w14:paraId="26D9F040" w14:textId="5CF84F87">
      <w:pPr>
        <w:pStyle w:val="Heading1"/>
        <w:numPr>
          <w:ilvl w:val="0"/>
          <w:numId w:val="1"/>
        </w:numPr>
      </w:pPr>
      <w:bookmarkStart w:name="_Toc509304929" w:id="14"/>
      <w:r w:rsidRPr="00375A00">
        <w:t xml:space="preserve">Management of work in proximity to another </w:t>
      </w:r>
      <w:r w:rsidRPr="00375A00" w:rsidR="00195C5B">
        <w:t>party’s</w:t>
      </w:r>
      <w:r w:rsidRPr="00375A00">
        <w:t xml:space="preserve"> system</w:t>
      </w:r>
      <w:bookmarkEnd w:id="14"/>
    </w:p>
    <w:p w:rsidRPr="00375A00" w:rsidR="004D2941" w:rsidP="004D2941" w:rsidRDefault="004D2941" w14:paraId="11E2831F" w14:textId="77777777">
      <w:pPr>
        <w:jc w:val="both"/>
        <w:rPr>
          <w:rFonts w:cstheme="minorHAnsi"/>
        </w:rPr>
      </w:pPr>
    </w:p>
    <w:p w:rsidRPr="00D65EFE" w:rsidR="007171CA" w:rsidP="00D65EFE" w:rsidRDefault="004D2941" w14:paraId="39CCF4C2" w14:textId="07E22DFD">
      <w:pPr>
        <w:pStyle w:val="Heading2"/>
        <w:numPr>
          <w:ilvl w:val="1"/>
          <w:numId w:val="1"/>
        </w:numPr>
        <w:rPr>
          <w:i w:val="0"/>
        </w:rPr>
      </w:pPr>
      <w:bookmarkStart w:name="_Toc509304930" w:id="15"/>
      <w:r w:rsidRPr="00D65EFE">
        <w:rPr>
          <w:i w:val="0"/>
        </w:rPr>
        <w:t>Proximity working</w:t>
      </w:r>
      <w:bookmarkEnd w:id="15"/>
    </w:p>
    <w:p w:rsidRPr="00380E93" w:rsidR="00380E93" w:rsidP="00D65EFE" w:rsidRDefault="007171CA" w14:paraId="06D68EAC" w14:textId="3A0CC484">
      <w:pPr>
        <w:pStyle w:val="ListParagraph"/>
        <w:numPr>
          <w:ilvl w:val="2"/>
          <w:numId w:val="1"/>
        </w:numPr>
        <w:rPr>
          <w:rFonts w:cstheme="minorHAnsi"/>
          <w:b/>
          <w:i/>
        </w:rPr>
      </w:pPr>
      <w:r w:rsidRPr="00375A00">
        <w:t xml:space="preserve">For the purpose of this STCP, the term </w:t>
      </w:r>
      <w:r w:rsidR="00187D25">
        <w:t>“</w:t>
      </w:r>
      <w:r w:rsidRPr="00375A00">
        <w:t>proximity</w:t>
      </w:r>
      <w:r w:rsidRPr="00375A00" w:rsidR="00380E93">
        <w:rPr>
          <w:rFonts w:cstheme="minorHAnsi"/>
        </w:rPr>
        <w:t xml:space="preserve"> </w:t>
      </w:r>
      <w:r w:rsidR="00187D25">
        <w:rPr>
          <w:rFonts w:cstheme="minorHAnsi"/>
        </w:rPr>
        <w:t xml:space="preserve">working” </w:t>
      </w:r>
      <w:r w:rsidRPr="00375A00" w:rsidR="00380E93">
        <w:rPr>
          <w:rFonts w:cstheme="minorHAnsi"/>
        </w:rPr>
        <w:t xml:space="preserve">applies to the situation where work is to be carried out </w:t>
      </w:r>
      <w:r w:rsidRPr="00375A00" w:rsidR="00D11836">
        <w:rPr>
          <w:rFonts w:cstheme="minorHAnsi"/>
        </w:rPr>
        <w:t>on, and by</w:t>
      </w:r>
      <w:r w:rsidRPr="00375A00" w:rsidR="00380E93">
        <w:rPr>
          <w:rFonts w:cstheme="minorHAnsi"/>
        </w:rPr>
        <w:t xml:space="preserve"> the </w:t>
      </w:r>
      <w:r w:rsidR="00A73C08">
        <w:rPr>
          <w:rFonts w:cstheme="minorHAnsi"/>
        </w:rPr>
        <w:t>R-SC</w:t>
      </w:r>
      <w:r w:rsidRPr="00375A00" w:rsidR="00380E93">
        <w:rPr>
          <w:rFonts w:cstheme="minorHAnsi"/>
        </w:rPr>
        <w:t xml:space="preserve">, </w:t>
      </w:r>
      <w:r w:rsidRPr="00F51BB0" w:rsidR="00D11836">
        <w:rPr>
          <w:rFonts w:cstheme="minorHAnsi"/>
        </w:rPr>
        <w:t xml:space="preserve">and </w:t>
      </w:r>
      <w:r w:rsidRPr="00F51BB0" w:rsidR="00380E93">
        <w:rPr>
          <w:rFonts w:cstheme="minorHAnsi"/>
        </w:rPr>
        <w:t xml:space="preserve">where the work </w:t>
      </w:r>
      <w:r w:rsidRPr="00375A00" w:rsidR="00380E93">
        <w:rPr>
          <w:rFonts w:cstheme="minorHAnsi"/>
        </w:rPr>
        <w:t>activity is near to HV Apparatus on the</w:t>
      </w:r>
      <w:r w:rsidRPr="00380E93" w:rsidR="00380E93">
        <w:rPr>
          <w:rFonts w:cstheme="minorHAnsi"/>
        </w:rPr>
        <w:t xml:space="preserve"> </w:t>
      </w:r>
      <w:r w:rsidR="00D65EFE">
        <w:rPr>
          <w:rFonts w:cstheme="minorHAnsi"/>
        </w:rPr>
        <w:t>I-SC</w:t>
      </w:r>
      <w:r w:rsidRPr="00380E93" w:rsidR="00380E93">
        <w:rPr>
          <w:rFonts w:cstheme="minorHAnsi"/>
        </w:rPr>
        <w:t>’s system</w:t>
      </w:r>
      <w:r w:rsidR="00380E93">
        <w:rPr>
          <w:rFonts w:cstheme="minorHAnsi"/>
        </w:rPr>
        <w:t xml:space="preserve">. </w:t>
      </w:r>
    </w:p>
    <w:p w:rsidRPr="00380E93" w:rsidR="00380E93" w:rsidP="00D65EFE" w:rsidRDefault="007171CA" w14:paraId="702C07F1" w14:textId="5F30BB3B">
      <w:pPr>
        <w:pStyle w:val="ListParagraph"/>
        <w:numPr>
          <w:ilvl w:val="2"/>
          <w:numId w:val="1"/>
        </w:numPr>
        <w:rPr>
          <w:rFonts w:cstheme="minorHAnsi"/>
          <w:b/>
          <w:i/>
        </w:rPr>
      </w:pPr>
      <w:r>
        <w:t xml:space="preserve">Where work is required on or near to HV apparatus, a suitable risk assessment shall be completed which will identify the associated risks and hazards. Risk assessments will include all aspects of the work activities and shall also include risks and hazards associated with other </w:t>
      </w:r>
      <w:r w:rsidR="00EB2072">
        <w:t>part</w:t>
      </w:r>
      <w:r w:rsidR="00596A41">
        <w:t>ies</w:t>
      </w:r>
      <w:r w:rsidR="00EB2072">
        <w:t>/</w:t>
      </w:r>
      <w:r>
        <w:t xml:space="preserve"> Transmission Owners apparatus that may be in close proximity to the work area.</w:t>
      </w:r>
    </w:p>
    <w:p w:rsidRPr="00375A00" w:rsidR="007171CA" w:rsidP="00D65EFE" w:rsidRDefault="007171CA" w14:paraId="64398FE0" w14:textId="687476D8">
      <w:pPr>
        <w:pStyle w:val="ListParagraph"/>
        <w:numPr>
          <w:ilvl w:val="2"/>
          <w:numId w:val="1"/>
        </w:numPr>
        <w:rPr>
          <w:rFonts w:cstheme="minorHAnsi"/>
          <w:b/>
          <w:i/>
        </w:rPr>
      </w:pPr>
      <w:r>
        <w:t xml:space="preserve">If the risk assessment identifies sufficient risks/ hazards associated with proximity to another </w:t>
      </w:r>
      <w:r w:rsidR="00EB2072">
        <w:t>party’s</w:t>
      </w:r>
      <w:r>
        <w:t xml:space="preserve">/TO apparatus that may come into effect during the course of the work, and that safety precautions will be needed on another </w:t>
      </w:r>
      <w:r w:rsidR="00EB2072">
        <w:t>party’s</w:t>
      </w:r>
      <w:r>
        <w:t>/ TO system to achieve safety fr</w:t>
      </w:r>
      <w:r w:rsidR="006F6F39">
        <w:t xml:space="preserve">om the system, </w:t>
      </w:r>
      <w:r w:rsidRPr="00375A00" w:rsidR="006F6F39">
        <w:t xml:space="preserve">then section </w:t>
      </w:r>
      <w:r w:rsidRPr="00375A00" w:rsidR="00E04943">
        <w:t>4</w:t>
      </w:r>
      <w:r w:rsidR="00EB2072">
        <w:t>.3</w:t>
      </w:r>
      <w:r w:rsidRPr="00375A00" w:rsidR="006F6F39">
        <w:t xml:space="preserve"> shall be applied</w:t>
      </w:r>
      <w:r w:rsidRPr="00375A00">
        <w:t xml:space="preserve">. </w:t>
      </w:r>
    </w:p>
    <w:p w:rsidRPr="00375A00" w:rsidR="00A91C92" w:rsidP="00A91C92" w:rsidRDefault="00A91C92" w14:paraId="0F5170CD" w14:textId="77777777">
      <w:pPr>
        <w:pStyle w:val="ListParagraph"/>
        <w:ind w:left="1440"/>
        <w:rPr>
          <w:rFonts w:cstheme="minorHAnsi"/>
          <w:b/>
          <w:i/>
        </w:rPr>
      </w:pPr>
    </w:p>
    <w:p w:rsidRPr="00D65EFE" w:rsidR="00A91C92" w:rsidP="00D65EFE" w:rsidRDefault="00A91C92" w14:paraId="42611594" w14:textId="77777777">
      <w:pPr>
        <w:pStyle w:val="Heading2"/>
        <w:numPr>
          <w:ilvl w:val="1"/>
          <w:numId w:val="1"/>
        </w:numPr>
        <w:rPr>
          <w:rFonts w:cstheme="minorHAnsi"/>
          <w:i w:val="0"/>
        </w:rPr>
      </w:pPr>
      <w:bookmarkStart w:name="_Toc509304931" w:id="16"/>
      <w:r w:rsidRPr="00D65EFE">
        <w:rPr>
          <w:i w:val="0"/>
        </w:rPr>
        <w:t>Assessment to use proximity working</w:t>
      </w:r>
      <w:bookmarkEnd w:id="16"/>
    </w:p>
    <w:p w:rsidRPr="00375A00" w:rsidR="00380E93" w:rsidP="00D65EFE" w:rsidRDefault="00380E93" w14:paraId="2185B5F2" w14:textId="23C69A8E">
      <w:pPr>
        <w:pStyle w:val="ListParagraph"/>
        <w:numPr>
          <w:ilvl w:val="2"/>
          <w:numId w:val="1"/>
        </w:numPr>
        <w:rPr>
          <w:rFonts w:cstheme="minorHAnsi"/>
          <w:b/>
          <w:u w:val="single"/>
        </w:rPr>
      </w:pPr>
      <w:r w:rsidRPr="00375A00">
        <w:rPr>
          <w:rFonts w:cstheme="minorHAnsi"/>
        </w:rPr>
        <w:t xml:space="preserve">The Safety Co-ordinators </w:t>
      </w:r>
      <w:r w:rsidR="00EB2072">
        <w:rPr>
          <w:rFonts w:cstheme="minorHAnsi"/>
        </w:rPr>
        <w:t xml:space="preserve">of each party </w:t>
      </w:r>
      <w:r w:rsidRPr="00375A00">
        <w:rPr>
          <w:rFonts w:cstheme="minorHAnsi"/>
        </w:rPr>
        <w:t>will ensure that they discuss the request with their authorised site representative</w:t>
      </w:r>
      <w:r w:rsidR="00EB2072">
        <w:rPr>
          <w:rFonts w:cstheme="minorHAnsi"/>
        </w:rPr>
        <w:t>,</w:t>
      </w:r>
      <w:r w:rsidRPr="00375A00">
        <w:rPr>
          <w:rFonts w:cstheme="minorHAnsi"/>
        </w:rPr>
        <w:t xml:space="preserve"> and that the respective authorised site representatives discuss the request at the</w:t>
      </w:r>
      <w:r w:rsidR="00EB2072">
        <w:rPr>
          <w:rFonts w:cstheme="minorHAnsi"/>
        </w:rPr>
        <w:t xml:space="preserve"> </w:t>
      </w:r>
      <w:r w:rsidR="00431008">
        <w:rPr>
          <w:rFonts w:cstheme="minorHAnsi"/>
        </w:rPr>
        <w:t>site location</w:t>
      </w:r>
      <w:r w:rsidRPr="00375A00">
        <w:rPr>
          <w:rFonts w:cstheme="minorHAnsi"/>
        </w:rPr>
        <w:t>. This agreement will be recorded in the respective Safety Logs.</w:t>
      </w:r>
    </w:p>
    <w:p w:rsidRPr="00380E93" w:rsidR="00380E93" w:rsidP="00D65EFE" w:rsidRDefault="00431008" w14:paraId="21A1BCF6" w14:textId="22F171FB">
      <w:pPr>
        <w:pStyle w:val="ListParagraph"/>
        <w:numPr>
          <w:ilvl w:val="2"/>
          <w:numId w:val="1"/>
        </w:numPr>
        <w:rPr>
          <w:rFonts w:cstheme="minorHAnsi"/>
          <w:b/>
          <w:u w:val="single"/>
        </w:rPr>
      </w:pPr>
      <w:r w:rsidRPr="00F51BB0">
        <w:rPr>
          <w:rFonts w:cstheme="minorHAnsi"/>
        </w:rPr>
        <w:t xml:space="preserve">The </w:t>
      </w:r>
      <w:r w:rsidRPr="00375A00">
        <w:rPr>
          <w:rFonts w:cstheme="minorHAnsi"/>
        </w:rPr>
        <w:t>party</w:t>
      </w:r>
      <w:r w:rsidRPr="00375A00" w:rsidR="00380E93">
        <w:rPr>
          <w:rFonts w:cstheme="minorHAnsi"/>
        </w:rPr>
        <w:t xml:space="preserve"> conducting the work activity shall perform a risk assessment</w:t>
      </w:r>
      <w:r w:rsidRPr="00DF74B1" w:rsidR="00380E93">
        <w:rPr>
          <w:rFonts w:cstheme="minorHAnsi"/>
        </w:rPr>
        <w:t xml:space="preserve"> and identify </w:t>
      </w:r>
      <w:r>
        <w:rPr>
          <w:rFonts w:cstheme="minorHAnsi"/>
        </w:rPr>
        <w:t>any apparatus from</w:t>
      </w:r>
      <w:r w:rsidRPr="00DF74B1" w:rsidR="00380E93">
        <w:rPr>
          <w:rFonts w:cstheme="minorHAnsi"/>
        </w:rPr>
        <w:t xml:space="preserve"> of another</w:t>
      </w:r>
      <w:r w:rsidR="009837A7">
        <w:rPr>
          <w:rFonts w:cstheme="minorHAnsi"/>
        </w:rPr>
        <w:t xml:space="preserve"> part</w:t>
      </w:r>
      <w:r w:rsidR="00312094">
        <w:rPr>
          <w:rFonts w:cstheme="minorHAnsi"/>
        </w:rPr>
        <w:t>y’s</w:t>
      </w:r>
      <w:r w:rsidRPr="00DF74B1" w:rsidR="00380E93">
        <w:rPr>
          <w:rFonts w:cstheme="minorHAnsi"/>
        </w:rPr>
        <w:t xml:space="preserve"> </w:t>
      </w:r>
      <w:r>
        <w:rPr>
          <w:rFonts w:cstheme="minorHAnsi"/>
        </w:rPr>
        <w:t xml:space="preserve">HV </w:t>
      </w:r>
      <w:r w:rsidR="009837A7">
        <w:rPr>
          <w:rFonts w:cstheme="minorHAnsi"/>
        </w:rPr>
        <w:t xml:space="preserve">system </w:t>
      </w:r>
      <w:r w:rsidRPr="00DF74B1" w:rsidR="009837A7">
        <w:rPr>
          <w:rFonts w:cstheme="minorHAnsi"/>
        </w:rPr>
        <w:t>which</w:t>
      </w:r>
      <w:r>
        <w:rPr>
          <w:rFonts w:cstheme="minorHAnsi"/>
        </w:rPr>
        <w:t xml:space="preserve"> may be</w:t>
      </w:r>
      <w:r w:rsidRPr="00DF74B1" w:rsidR="00380E93">
        <w:rPr>
          <w:rFonts w:cstheme="minorHAnsi"/>
        </w:rPr>
        <w:t xml:space="preserve"> infringed during the work activity.</w:t>
      </w:r>
    </w:p>
    <w:p w:rsidRPr="00375A00" w:rsidR="00A91C92" w:rsidP="00D65EFE" w:rsidRDefault="007171CA" w14:paraId="54DAFE1C" w14:textId="2502E919">
      <w:pPr>
        <w:pStyle w:val="ListParagraph"/>
        <w:numPr>
          <w:ilvl w:val="2"/>
          <w:numId w:val="1"/>
        </w:numPr>
        <w:rPr>
          <w:rFonts w:cstheme="minorHAnsi"/>
          <w:b/>
          <w:i/>
        </w:rPr>
      </w:pPr>
      <w:r w:rsidRPr="00195C5B">
        <w:t xml:space="preserve">Where </w:t>
      </w:r>
      <w:r w:rsidRPr="00195C5B" w:rsidR="00195C5B">
        <w:t xml:space="preserve">two </w:t>
      </w:r>
      <w:r w:rsidR="0000175A">
        <w:t>part</w:t>
      </w:r>
      <w:r w:rsidR="00596A41">
        <w:t>ies</w:t>
      </w:r>
      <w:r w:rsidR="00B4231C">
        <w:t xml:space="preserve"> are directly </w:t>
      </w:r>
      <w:r w:rsidRPr="00A91C92">
        <w:t xml:space="preserve">electrically connected and have agreed control boundaries (usually recorded within a Site Responsibility Schedule), then </w:t>
      </w:r>
      <w:r w:rsidRPr="00375A00">
        <w:t>management of safety precautions across the control boundaries will be managed using the RISSP process as define</w:t>
      </w:r>
      <w:r w:rsidR="00812833">
        <w:t>d</w:t>
      </w:r>
      <w:r w:rsidRPr="00375A00">
        <w:t xml:space="preserve"> in</w:t>
      </w:r>
      <w:r w:rsidR="007C159F">
        <w:t xml:space="preserve"> this STCP. </w:t>
      </w:r>
    </w:p>
    <w:p w:rsidRPr="00375A00" w:rsidR="00A91C92" w:rsidP="00D65EFE" w:rsidRDefault="00B4231C" w14:paraId="705362B8" w14:textId="4CBAA22D">
      <w:pPr>
        <w:pStyle w:val="ListParagraph"/>
        <w:numPr>
          <w:ilvl w:val="2"/>
          <w:numId w:val="1"/>
        </w:numPr>
        <w:rPr>
          <w:rFonts w:cstheme="minorHAnsi"/>
          <w:b/>
          <w:u w:val="single"/>
        </w:rPr>
      </w:pPr>
      <w:r w:rsidRPr="00375A00">
        <w:rPr>
          <w:rFonts w:cstheme="minorHAnsi"/>
        </w:rPr>
        <w:t xml:space="preserve">Where the risk assessment deems that the safety precautions established and agreed under the relevant RISSP are sufficient to enable the work activity to be completed safely e.g. apparatus directly electrically connected at the interface boundary point -  such as work on a busbar isolating device, then a separate Permit For Work system to enable proximity working will not be required. Both parties must ensure that the RISSP contains adequate isolation and earthing for the work activity to be completed safely. </w:t>
      </w:r>
      <w:r w:rsidRPr="00375A00" w:rsidR="00F04798">
        <w:rPr>
          <w:rFonts w:cstheme="minorHAnsi"/>
        </w:rPr>
        <w:t>Where the risk assessment deems it necessary to identify additional 3</w:t>
      </w:r>
      <w:r w:rsidRPr="00375A00" w:rsidR="00F04798">
        <w:rPr>
          <w:rFonts w:cstheme="minorHAnsi"/>
          <w:vertAlign w:val="superscript"/>
        </w:rPr>
        <w:t>rd</w:t>
      </w:r>
      <w:r w:rsidRPr="00375A00" w:rsidR="00F04798">
        <w:rPr>
          <w:rFonts w:cstheme="minorHAnsi"/>
        </w:rPr>
        <w:t xml:space="preserve"> party apparatus to enable the work activity to be performed safely, then an additional PFW system in accordance with </w:t>
      </w:r>
      <w:r w:rsidRPr="00375A00" w:rsidR="00E04943">
        <w:rPr>
          <w:rFonts w:cstheme="minorHAnsi"/>
        </w:rPr>
        <w:t>4.1</w:t>
      </w:r>
      <w:r w:rsidRPr="00375A00" w:rsidR="00F04798">
        <w:rPr>
          <w:rFonts w:cstheme="minorHAnsi"/>
        </w:rPr>
        <w:t>.3 will be required for proximity working.</w:t>
      </w:r>
    </w:p>
    <w:p w:rsidRPr="00375A00" w:rsidR="007171CA" w:rsidP="00D65EFE" w:rsidRDefault="007171CA" w14:paraId="49FF11EC" w14:textId="77777777">
      <w:pPr>
        <w:pStyle w:val="ListParagraph"/>
        <w:numPr>
          <w:ilvl w:val="2"/>
          <w:numId w:val="1"/>
        </w:numPr>
        <w:rPr>
          <w:rFonts w:cstheme="minorHAnsi"/>
          <w:b/>
          <w:i/>
        </w:rPr>
      </w:pPr>
      <w:r w:rsidRPr="00375A00">
        <w:t>Where systems are not directly electrically connected and therefore not identified as an agreed control boundary, then the proximity management process should be used.</w:t>
      </w:r>
    </w:p>
    <w:p w:rsidRPr="00375A00" w:rsidR="00DF74B1" w:rsidP="00D65EFE" w:rsidRDefault="004959DD" w14:paraId="595F65EC" w14:textId="69BA56A8">
      <w:pPr>
        <w:pStyle w:val="ListParagraph"/>
        <w:numPr>
          <w:ilvl w:val="2"/>
          <w:numId w:val="1"/>
        </w:numPr>
        <w:rPr>
          <w:rFonts w:cstheme="minorHAnsi"/>
          <w:b/>
          <w:u w:val="single"/>
        </w:rPr>
      </w:pPr>
      <w:r w:rsidRPr="00375A00">
        <w:rPr>
          <w:rFonts w:cstheme="minorHAnsi"/>
        </w:rPr>
        <w:t xml:space="preserve">Where </w:t>
      </w:r>
      <w:r w:rsidRPr="00375A00" w:rsidR="007171CA">
        <w:rPr>
          <w:rFonts w:cstheme="minorHAnsi"/>
        </w:rPr>
        <w:t xml:space="preserve">a RISSP has been assessed as not suitable for the work activity </w:t>
      </w:r>
      <w:r w:rsidR="00812833">
        <w:rPr>
          <w:rFonts w:cstheme="minorHAnsi"/>
        </w:rPr>
        <w:t>(</w:t>
      </w:r>
      <w:r w:rsidRPr="00375A00" w:rsidR="007171CA">
        <w:rPr>
          <w:rFonts w:cstheme="minorHAnsi"/>
        </w:rPr>
        <w:t xml:space="preserve">e.g. </w:t>
      </w:r>
      <w:r w:rsidR="00812833">
        <w:rPr>
          <w:rFonts w:cstheme="minorHAnsi"/>
        </w:rPr>
        <w:t xml:space="preserve">because </w:t>
      </w:r>
      <w:r w:rsidRPr="00375A00" w:rsidR="007171CA">
        <w:rPr>
          <w:rFonts w:cstheme="minorHAnsi"/>
        </w:rPr>
        <w:t>apparatus requires additional isolation and/ or earthing beyond the agreed interface boundary</w:t>
      </w:r>
      <w:r w:rsidR="00812833">
        <w:rPr>
          <w:rFonts w:cstheme="minorHAnsi"/>
        </w:rPr>
        <w:t>)</w:t>
      </w:r>
      <w:r w:rsidRPr="00375A00" w:rsidR="00DF74B1">
        <w:rPr>
          <w:rFonts w:cstheme="minorHAnsi"/>
        </w:rPr>
        <w:t>, the requesting party</w:t>
      </w:r>
      <w:r w:rsidR="00187D25">
        <w:rPr>
          <w:rFonts w:cstheme="minorHAnsi"/>
        </w:rPr>
        <w:t xml:space="preserve"> </w:t>
      </w:r>
      <w:r w:rsidRPr="00375A00" w:rsidR="004D2941">
        <w:rPr>
          <w:rFonts w:cstheme="minorHAnsi"/>
        </w:rPr>
        <w:t xml:space="preserve">conducting the work activity </w:t>
      </w:r>
      <w:r w:rsidRPr="00375A00" w:rsidR="00DF74B1">
        <w:rPr>
          <w:rFonts w:cstheme="minorHAnsi"/>
        </w:rPr>
        <w:t>shall</w:t>
      </w:r>
      <w:r w:rsidRPr="00375A00" w:rsidR="004D2941">
        <w:rPr>
          <w:rFonts w:cstheme="minorHAnsi"/>
        </w:rPr>
        <w:t xml:space="preserve"> notify the </w:t>
      </w:r>
      <w:r w:rsidR="00312094">
        <w:rPr>
          <w:rFonts w:cstheme="minorHAnsi"/>
        </w:rPr>
        <w:t>I-SC</w:t>
      </w:r>
      <w:r w:rsidRPr="00375A00" w:rsidR="00DF74B1">
        <w:rPr>
          <w:rFonts w:cstheme="minorHAnsi"/>
        </w:rPr>
        <w:t xml:space="preserve"> and request ‘</w:t>
      </w:r>
      <w:r w:rsidRPr="00375A00" w:rsidR="004D2941">
        <w:rPr>
          <w:rFonts w:cstheme="minorHAnsi"/>
        </w:rPr>
        <w:t>safety from the system’ to be established.</w:t>
      </w:r>
    </w:p>
    <w:p w:rsidRPr="00375A00" w:rsidR="00DF74B1" w:rsidP="00D65EFE" w:rsidRDefault="00A16C4C" w14:paraId="3BD5EABF" w14:textId="6BA47498">
      <w:pPr>
        <w:pStyle w:val="ListParagraph"/>
        <w:numPr>
          <w:ilvl w:val="2"/>
          <w:numId w:val="1"/>
        </w:numPr>
        <w:rPr>
          <w:rFonts w:cstheme="minorHAnsi"/>
          <w:b/>
          <w:u w:val="single"/>
        </w:rPr>
      </w:pPr>
      <w:r w:rsidRPr="00375A00">
        <w:rPr>
          <w:rFonts w:cstheme="minorHAnsi"/>
        </w:rPr>
        <w:t xml:space="preserve">The </w:t>
      </w:r>
      <w:r>
        <w:rPr>
          <w:rFonts w:cstheme="minorHAnsi"/>
        </w:rPr>
        <w:t>I</w:t>
      </w:r>
      <w:r w:rsidRPr="00375A00">
        <w:rPr>
          <w:rFonts w:cstheme="minorHAnsi"/>
        </w:rPr>
        <w:t>mplement</w:t>
      </w:r>
      <w:r>
        <w:rPr>
          <w:rFonts w:cstheme="minorHAnsi"/>
        </w:rPr>
        <w:t>ing party</w:t>
      </w:r>
      <w:r w:rsidRPr="00375A00">
        <w:rPr>
          <w:rFonts w:cstheme="minorHAnsi"/>
        </w:rPr>
        <w:t xml:space="preserve"> will be required to perform a separate risk assessment and work closely with the </w:t>
      </w:r>
      <w:r>
        <w:rPr>
          <w:rFonts w:cstheme="minorHAnsi"/>
        </w:rPr>
        <w:t>requesting party</w:t>
      </w:r>
      <w:r w:rsidRPr="00375A00">
        <w:rPr>
          <w:rFonts w:cstheme="minorHAnsi"/>
        </w:rPr>
        <w:t xml:space="preserve">, identifying the apparatus in proximity and the risks/ hazards associated with the work activity. </w:t>
      </w:r>
      <w:r w:rsidRPr="00375A00" w:rsidR="004D2941">
        <w:rPr>
          <w:rFonts w:cstheme="minorHAnsi"/>
        </w:rPr>
        <w:t xml:space="preserve">This is </w:t>
      </w:r>
      <w:r w:rsidR="00312094">
        <w:rPr>
          <w:rFonts w:cstheme="minorHAnsi"/>
        </w:rPr>
        <w:t>can be</w:t>
      </w:r>
      <w:r w:rsidRPr="00375A00" w:rsidR="004D2941">
        <w:rPr>
          <w:rFonts w:cstheme="minorHAnsi"/>
        </w:rPr>
        <w:t xml:space="preserve"> performed between the</w:t>
      </w:r>
      <w:r w:rsidRPr="00F51BB0" w:rsidR="004D2941">
        <w:rPr>
          <w:rFonts w:cstheme="minorHAnsi"/>
        </w:rPr>
        <w:t xml:space="preserve"> Senior Authorised Persons (SAPs) from both </w:t>
      </w:r>
      <w:proofErr w:type="spellStart"/>
      <w:r w:rsidRPr="00375A00" w:rsidR="00DF74B1">
        <w:rPr>
          <w:rFonts w:cstheme="minorHAnsi"/>
        </w:rPr>
        <w:t>part</w:t>
      </w:r>
      <w:r w:rsidR="00312094">
        <w:rPr>
          <w:rFonts w:cstheme="minorHAnsi"/>
        </w:rPr>
        <w:t>y’s</w:t>
      </w:r>
      <w:proofErr w:type="spellEnd"/>
      <w:r w:rsidRPr="00375A00" w:rsidR="004D2941">
        <w:rPr>
          <w:rFonts w:cstheme="minorHAnsi"/>
        </w:rPr>
        <w:t xml:space="preserve">. </w:t>
      </w:r>
    </w:p>
    <w:p w:rsidRPr="00B10B86" w:rsidR="00B10B86" w:rsidP="00D65EFE" w:rsidRDefault="004D2941" w14:paraId="189B7D54" w14:textId="73BB5636">
      <w:pPr>
        <w:pStyle w:val="ListParagraph"/>
        <w:numPr>
          <w:ilvl w:val="2"/>
          <w:numId w:val="1"/>
        </w:numPr>
        <w:rPr>
          <w:rFonts w:cstheme="minorHAnsi"/>
          <w:b/>
          <w:u w:val="single"/>
        </w:rPr>
      </w:pPr>
      <w:r w:rsidRPr="00DF74B1">
        <w:rPr>
          <w:rFonts w:cstheme="minorHAnsi"/>
        </w:rPr>
        <w:t xml:space="preserve">Once the SAP’s have performed adequate risk assessments and agreed a safe system of work, safety must be established and guaranteed on the </w:t>
      </w:r>
      <w:r w:rsidR="00312094">
        <w:rPr>
          <w:rFonts w:cstheme="minorHAnsi"/>
        </w:rPr>
        <w:t>I-SC</w:t>
      </w:r>
      <w:r w:rsidRPr="00DF74B1">
        <w:rPr>
          <w:rFonts w:cstheme="minorHAnsi"/>
        </w:rPr>
        <w:t xml:space="preserve"> HV system prior to the relevant work activity starting. </w:t>
      </w:r>
    </w:p>
    <w:p w:rsidRPr="00DF74B1" w:rsidR="00DF74B1" w:rsidP="00DF74B1" w:rsidRDefault="00DF74B1" w14:paraId="2023AE20" w14:textId="77777777">
      <w:pPr>
        <w:pStyle w:val="ListParagraph"/>
        <w:ind w:left="1440"/>
        <w:rPr>
          <w:rFonts w:cstheme="minorHAnsi"/>
          <w:b/>
          <w:u w:val="single"/>
        </w:rPr>
      </w:pPr>
    </w:p>
    <w:p w:rsidRPr="00D65EFE" w:rsidR="00DF74B1" w:rsidP="00D65EFE" w:rsidRDefault="00DF74B1" w14:paraId="13DBB45B" w14:textId="0B0AFD6F">
      <w:pPr>
        <w:pStyle w:val="Heading2"/>
        <w:numPr>
          <w:ilvl w:val="1"/>
          <w:numId w:val="1"/>
        </w:numPr>
        <w:rPr>
          <w:i w:val="0"/>
        </w:rPr>
      </w:pPr>
      <w:bookmarkStart w:name="_Toc509304932" w:id="17"/>
      <w:r w:rsidRPr="00D65EFE">
        <w:rPr>
          <w:i w:val="0"/>
        </w:rPr>
        <w:t xml:space="preserve">Establishing Safety Precautions </w:t>
      </w:r>
      <w:r w:rsidRPr="00D65EFE" w:rsidR="00C52D61">
        <w:rPr>
          <w:i w:val="0"/>
        </w:rPr>
        <w:t>(</w:t>
      </w:r>
      <w:r w:rsidRPr="00D65EFE">
        <w:rPr>
          <w:i w:val="0"/>
        </w:rPr>
        <w:t>for Proximity working</w:t>
      </w:r>
      <w:r w:rsidRPr="00D65EFE" w:rsidR="00C52D61">
        <w:rPr>
          <w:i w:val="0"/>
        </w:rPr>
        <w:t>)</w:t>
      </w:r>
      <w:bookmarkEnd w:id="17"/>
    </w:p>
    <w:p w:rsidRPr="00DF74B1" w:rsidR="00C52D61" w:rsidP="00D65EFE" w:rsidRDefault="00C52D61" w14:paraId="6EA2B968" w14:textId="1892A11E">
      <w:pPr>
        <w:pStyle w:val="ListParagraph"/>
        <w:numPr>
          <w:ilvl w:val="2"/>
          <w:numId w:val="1"/>
        </w:numPr>
        <w:rPr>
          <w:rFonts w:cstheme="minorHAnsi"/>
          <w:b/>
          <w:u w:val="single"/>
        </w:rPr>
      </w:pPr>
      <w:r>
        <w:rPr>
          <w:rFonts w:cstheme="minorHAnsi"/>
        </w:rPr>
        <w:t xml:space="preserve">The </w:t>
      </w:r>
      <w:r w:rsidR="00DE3D40">
        <w:rPr>
          <w:rFonts w:cstheme="minorHAnsi"/>
        </w:rPr>
        <w:t>R-SC</w:t>
      </w:r>
      <w:r w:rsidRPr="00375A00">
        <w:rPr>
          <w:rFonts w:cstheme="minorHAnsi"/>
        </w:rPr>
        <w:t xml:space="preserve"> shall formally</w:t>
      </w:r>
      <w:r w:rsidRPr="00DF74B1">
        <w:rPr>
          <w:rFonts w:cstheme="minorHAnsi"/>
        </w:rPr>
        <w:t xml:space="preserve"> request safety precautions to be established</w:t>
      </w:r>
      <w:r w:rsidR="00B10B86">
        <w:rPr>
          <w:rFonts w:cstheme="minorHAnsi"/>
        </w:rPr>
        <w:t xml:space="preserve"> for the agreed work activity. </w:t>
      </w:r>
    </w:p>
    <w:p w:rsidRPr="00DF74B1" w:rsidR="00DF74B1" w:rsidP="00D65EFE" w:rsidRDefault="004D2941" w14:paraId="73AFCD61" w14:textId="50AD4335">
      <w:pPr>
        <w:pStyle w:val="ListParagraph"/>
        <w:numPr>
          <w:ilvl w:val="2"/>
          <w:numId w:val="1"/>
        </w:numPr>
        <w:rPr>
          <w:rFonts w:cstheme="minorHAnsi"/>
          <w:b/>
          <w:i/>
        </w:rPr>
      </w:pPr>
      <w:r w:rsidRPr="00DF74B1">
        <w:rPr>
          <w:rFonts w:cstheme="minorHAnsi"/>
        </w:rPr>
        <w:t xml:space="preserve">The </w:t>
      </w:r>
      <w:r w:rsidR="00DE3D40">
        <w:rPr>
          <w:rFonts w:cstheme="minorHAnsi"/>
        </w:rPr>
        <w:t xml:space="preserve">I-SC </w:t>
      </w:r>
      <w:r w:rsidRPr="00DF74B1">
        <w:rPr>
          <w:rFonts w:cstheme="minorHAnsi"/>
        </w:rPr>
        <w:t xml:space="preserve">shall establish the required Points of Isolation and, once confirmed safe to do so, </w:t>
      </w:r>
      <w:r w:rsidR="00A83367">
        <w:rPr>
          <w:rFonts w:cstheme="minorHAnsi"/>
        </w:rPr>
        <w:t xml:space="preserve">establish the </w:t>
      </w:r>
      <w:r w:rsidRPr="00DF74B1">
        <w:rPr>
          <w:rFonts w:cstheme="minorHAnsi"/>
        </w:rPr>
        <w:t xml:space="preserve">Primary Earthing required to achieve </w:t>
      </w:r>
      <w:r w:rsidR="00DE3D40">
        <w:rPr>
          <w:rFonts w:cstheme="minorHAnsi"/>
        </w:rPr>
        <w:t>‘</w:t>
      </w:r>
      <w:r w:rsidRPr="00DF74B1">
        <w:rPr>
          <w:rFonts w:cstheme="minorHAnsi"/>
        </w:rPr>
        <w:t>safety from the system</w:t>
      </w:r>
      <w:r w:rsidR="00DE3D40">
        <w:rPr>
          <w:rFonts w:cstheme="minorHAnsi"/>
        </w:rPr>
        <w:t>’</w:t>
      </w:r>
      <w:r w:rsidRPr="00DF74B1">
        <w:rPr>
          <w:rFonts w:cstheme="minorHAnsi"/>
        </w:rPr>
        <w:t xml:space="preserve"> on the agreed HV apparatus.</w:t>
      </w:r>
    </w:p>
    <w:p w:rsidRPr="00B10B86" w:rsidR="00B10B86" w:rsidP="00D65EFE" w:rsidRDefault="004D2941" w14:paraId="3A66F328" w14:textId="231E3E56">
      <w:pPr>
        <w:pStyle w:val="ListParagraph"/>
        <w:numPr>
          <w:ilvl w:val="2"/>
          <w:numId w:val="1"/>
        </w:numPr>
        <w:rPr>
          <w:rFonts w:cstheme="minorHAnsi"/>
          <w:b/>
          <w:i/>
        </w:rPr>
      </w:pPr>
      <w:r w:rsidRPr="00DF74B1">
        <w:rPr>
          <w:rFonts w:cstheme="minorHAnsi"/>
        </w:rPr>
        <w:t>Where reasonably practica</w:t>
      </w:r>
      <w:r w:rsidR="00812833">
        <w:rPr>
          <w:rFonts w:cstheme="minorHAnsi"/>
        </w:rPr>
        <w:t>b</w:t>
      </w:r>
      <w:r w:rsidRPr="00DF74B1">
        <w:rPr>
          <w:rFonts w:cstheme="minorHAnsi"/>
        </w:rPr>
        <w:t>l</w:t>
      </w:r>
      <w:r w:rsidR="00812833">
        <w:rPr>
          <w:rFonts w:cstheme="minorHAnsi"/>
        </w:rPr>
        <w:t>e</w:t>
      </w:r>
      <w:r w:rsidRPr="00DF74B1">
        <w:rPr>
          <w:rFonts w:cstheme="minorHAnsi"/>
        </w:rPr>
        <w:t xml:space="preserve"> a safety key should be exchanged locally between </w:t>
      </w:r>
      <w:r w:rsidR="00812833">
        <w:rPr>
          <w:rFonts w:cstheme="minorHAnsi"/>
        </w:rPr>
        <w:t xml:space="preserve">relevant </w:t>
      </w:r>
      <w:r w:rsidR="00DF74B1">
        <w:rPr>
          <w:rFonts w:cstheme="minorHAnsi"/>
        </w:rPr>
        <w:t>parties</w:t>
      </w:r>
      <w:r w:rsidRPr="00DF74B1">
        <w:rPr>
          <w:rFonts w:cstheme="minorHAnsi"/>
        </w:rPr>
        <w:t xml:space="preserve">. This ensures that the apparatus </w:t>
      </w:r>
      <w:r w:rsidR="00812833">
        <w:rPr>
          <w:rFonts w:cstheme="minorHAnsi"/>
        </w:rPr>
        <w:t xml:space="preserve">in question </w:t>
      </w:r>
      <w:r w:rsidRPr="00DF74B1">
        <w:rPr>
          <w:rFonts w:cstheme="minorHAnsi"/>
        </w:rPr>
        <w:t xml:space="preserve">cannot be put back into service or energised without </w:t>
      </w:r>
      <w:r w:rsidR="00812833">
        <w:rPr>
          <w:rFonts w:cstheme="minorHAnsi"/>
        </w:rPr>
        <w:t xml:space="preserve">the </w:t>
      </w:r>
      <w:r w:rsidRPr="00DF74B1">
        <w:rPr>
          <w:rFonts w:cstheme="minorHAnsi"/>
        </w:rPr>
        <w:t>agreement of the</w:t>
      </w:r>
      <w:r w:rsidR="00DE3D40">
        <w:rPr>
          <w:rFonts w:cstheme="minorHAnsi"/>
        </w:rPr>
        <w:t xml:space="preserve"> R-SC</w:t>
      </w:r>
      <w:r w:rsidRPr="00DF74B1">
        <w:rPr>
          <w:rFonts w:cstheme="minorHAnsi"/>
        </w:rPr>
        <w:t>. Where keys are exchanged, the key exchange box reference number shall be recorded and passed back to the Senior Authorised Person for inclusion within the relevant safety documentation.</w:t>
      </w:r>
    </w:p>
    <w:p w:rsidRPr="00DF74B1" w:rsidR="00C52D61" w:rsidP="00C52D61" w:rsidRDefault="00C52D61" w14:paraId="1A8B152F" w14:textId="77777777">
      <w:pPr>
        <w:pStyle w:val="ListParagraph"/>
        <w:ind w:left="1440"/>
        <w:rPr>
          <w:rFonts w:cstheme="minorHAnsi"/>
          <w:b/>
          <w:i/>
        </w:rPr>
      </w:pPr>
    </w:p>
    <w:p w:rsidRPr="00D65EFE" w:rsidR="00C52D61" w:rsidP="00D65EFE" w:rsidRDefault="00C52D61" w14:paraId="64B862C5" w14:textId="451B916F">
      <w:pPr>
        <w:pStyle w:val="Heading2"/>
        <w:numPr>
          <w:ilvl w:val="1"/>
          <w:numId w:val="1"/>
        </w:numPr>
        <w:rPr>
          <w:i w:val="0"/>
        </w:rPr>
      </w:pPr>
      <w:bookmarkStart w:name="_Toc509304933" w:id="18"/>
      <w:r w:rsidRPr="00D65EFE">
        <w:rPr>
          <w:i w:val="0"/>
        </w:rPr>
        <w:t>Issue of a Permit for Work (for proximity working</w:t>
      </w:r>
      <w:r w:rsidR="00B22CF7">
        <w:rPr>
          <w:i w:val="0"/>
        </w:rPr>
        <w:t xml:space="preserve"> purposes</w:t>
      </w:r>
      <w:r w:rsidRPr="00D65EFE">
        <w:rPr>
          <w:i w:val="0"/>
        </w:rPr>
        <w:t>)</w:t>
      </w:r>
      <w:bookmarkEnd w:id="18"/>
    </w:p>
    <w:p w:rsidRPr="00DF74B1" w:rsidR="004D2941" w:rsidP="004D2941" w:rsidRDefault="004D2941" w14:paraId="10B21056" w14:textId="77777777">
      <w:pPr>
        <w:pStyle w:val="ListParagraph"/>
        <w:rPr>
          <w:rFonts w:cstheme="minorHAnsi"/>
        </w:rPr>
      </w:pPr>
    </w:p>
    <w:p w:rsidRPr="00DF74B1" w:rsidR="004D2941" w:rsidP="00D65EFE" w:rsidRDefault="004D2941" w14:paraId="1A2974E2" w14:textId="77777777">
      <w:pPr>
        <w:pStyle w:val="ListParagraph"/>
        <w:numPr>
          <w:ilvl w:val="2"/>
          <w:numId w:val="1"/>
        </w:numPr>
        <w:rPr>
          <w:rFonts w:cstheme="minorHAnsi"/>
        </w:rPr>
      </w:pPr>
      <w:r w:rsidRPr="00DF74B1">
        <w:rPr>
          <w:rFonts w:cstheme="minorHAnsi"/>
        </w:rPr>
        <w:t xml:space="preserve">The Implementor shall guarantee the safety precautions established on their system by issuing a Permit for Work (PFW) or equivalent safety document. As a minimum, the safety document should identify the following: </w:t>
      </w:r>
    </w:p>
    <w:p w:rsidRPr="00DF74B1" w:rsidR="004D2941" w:rsidP="004D2941" w:rsidRDefault="004D2941" w14:paraId="4375BA13" w14:textId="77777777">
      <w:pPr>
        <w:pStyle w:val="ListParagraph"/>
        <w:rPr>
          <w:rFonts w:cstheme="minorHAnsi"/>
        </w:rPr>
      </w:pPr>
    </w:p>
    <w:p w:rsidRPr="00DF74B1" w:rsidR="004D2941" w:rsidP="004D2941" w:rsidRDefault="004D2941" w14:paraId="167038AE" w14:textId="5CED90C3">
      <w:pPr>
        <w:pStyle w:val="ListParagraph"/>
        <w:numPr>
          <w:ilvl w:val="1"/>
          <w:numId w:val="23"/>
        </w:numPr>
        <w:rPr>
          <w:rFonts w:cstheme="minorHAnsi"/>
        </w:rPr>
      </w:pPr>
      <w:r w:rsidRPr="00DF74B1">
        <w:rPr>
          <w:rFonts w:cstheme="minorHAnsi"/>
          <w:b/>
        </w:rPr>
        <w:t xml:space="preserve">Apparatus </w:t>
      </w:r>
      <w:proofErr w:type="spellStart"/>
      <w:r w:rsidRPr="00DF74B1">
        <w:rPr>
          <w:rFonts w:cstheme="minorHAnsi"/>
          <w:b/>
        </w:rPr>
        <w:t>i.d</w:t>
      </w:r>
      <w:proofErr w:type="spellEnd"/>
      <w:r w:rsidRPr="00DF74B1">
        <w:rPr>
          <w:rFonts w:cstheme="minorHAnsi"/>
          <w:b/>
        </w:rPr>
        <w:t>:</w:t>
      </w:r>
      <w:r w:rsidRPr="00DF74B1">
        <w:rPr>
          <w:rFonts w:cstheme="minorHAnsi"/>
        </w:rPr>
        <w:t xml:space="preserve"> All HV apparatus being infringed by the request</w:t>
      </w:r>
      <w:r w:rsidR="00DE3D40">
        <w:rPr>
          <w:rFonts w:cstheme="minorHAnsi"/>
        </w:rPr>
        <w:t>ing party</w:t>
      </w:r>
    </w:p>
    <w:p w:rsidRPr="00DF74B1" w:rsidR="004D2941" w:rsidP="004D2941" w:rsidRDefault="004D2941" w14:paraId="6A3B3384" w14:textId="77777777">
      <w:pPr>
        <w:pStyle w:val="ListParagraph"/>
        <w:numPr>
          <w:ilvl w:val="1"/>
          <w:numId w:val="23"/>
        </w:numPr>
        <w:rPr>
          <w:rFonts w:cstheme="minorHAnsi"/>
        </w:rPr>
      </w:pPr>
      <w:r w:rsidRPr="00DF74B1">
        <w:rPr>
          <w:rFonts w:cstheme="minorHAnsi"/>
          <w:b/>
        </w:rPr>
        <w:t>Work to be done</w:t>
      </w:r>
      <w:r w:rsidRPr="00DF74B1">
        <w:rPr>
          <w:rFonts w:cstheme="minorHAnsi"/>
        </w:rPr>
        <w:t>: Proximity work for *</w:t>
      </w:r>
      <w:r w:rsidRPr="00DF74B1">
        <w:rPr>
          <w:rFonts w:cstheme="minorHAnsi"/>
          <w:bCs/>
        </w:rPr>
        <w:t>insert company name</w:t>
      </w:r>
      <w:r w:rsidRPr="00DF74B1">
        <w:rPr>
          <w:rFonts w:cstheme="minorHAnsi"/>
        </w:rPr>
        <w:t>*” (or similar wording)</w:t>
      </w:r>
    </w:p>
    <w:p w:rsidRPr="00DF74B1" w:rsidR="004D2941" w:rsidP="004D2941" w:rsidRDefault="004D2941" w14:paraId="7C3433A7" w14:textId="77777777">
      <w:pPr>
        <w:pStyle w:val="ListParagraph"/>
        <w:numPr>
          <w:ilvl w:val="1"/>
          <w:numId w:val="23"/>
        </w:numPr>
        <w:rPr>
          <w:rFonts w:cstheme="minorHAnsi"/>
        </w:rPr>
      </w:pPr>
      <w:r w:rsidRPr="00DF74B1">
        <w:rPr>
          <w:rFonts w:cstheme="minorHAnsi"/>
          <w:b/>
        </w:rPr>
        <w:t>Safety precautions</w:t>
      </w:r>
      <w:r w:rsidRPr="00DF74B1">
        <w:rPr>
          <w:rFonts w:cstheme="minorHAnsi"/>
        </w:rPr>
        <w:t>: Quote all safety precautions required to ensure safety from the system for the work activity in proximity</w:t>
      </w:r>
    </w:p>
    <w:p w:rsidR="004D2941" w:rsidP="004D2941" w:rsidRDefault="004D2941" w14:paraId="79AE92AA" w14:textId="77777777">
      <w:pPr>
        <w:pStyle w:val="ListParagraph"/>
        <w:numPr>
          <w:ilvl w:val="1"/>
          <w:numId w:val="23"/>
        </w:numPr>
        <w:rPr>
          <w:rFonts w:cstheme="minorHAnsi"/>
        </w:rPr>
      </w:pPr>
      <w:r w:rsidRPr="00DF74B1">
        <w:rPr>
          <w:rFonts w:cstheme="minorHAnsi"/>
          <w:b/>
        </w:rPr>
        <w:t>Further precautions</w:t>
      </w:r>
      <w:r w:rsidRPr="00DF74B1">
        <w:rPr>
          <w:rFonts w:cstheme="minorHAnsi"/>
        </w:rPr>
        <w:t>: It is recommended that an additional note is added to ensure that the PFW is not cancelled without the requestors agreement e.g. “This PFW must not to be cancelled without prior agreement by *</w:t>
      </w:r>
      <w:r w:rsidRPr="00DF74B1">
        <w:rPr>
          <w:rFonts w:cstheme="minorHAnsi"/>
          <w:bCs/>
        </w:rPr>
        <w:t>insert company name</w:t>
      </w:r>
      <w:r w:rsidRPr="00DF74B1">
        <w:rPr>
          <w:rFonts w:cstheme="minorHAnsi"/>
        </w:rPr>
        <w:t>*”.</w:t>
      </w:r>
    </w:p>
    <w:p w:rsidRPr="00DF74B1" w:rsidR="00C52D61" w:rsidP="00C52D61" w:rsidRDefault="00C52D61" w14:paraId="393D6D7B" w14:textId="77777777">
      <w:pPr>
        <w:pStyle w:val="ListParagraph"/>
        <w:ind w:left="1080"/>
        <w:rPr>
          <w:rFonts w:cstheme="minorHAnsi"/>
        </w:rPr>
      </w:pPr>
    </w:p>
    <w:p w:rsidR="00C52D61" w:rsidP="00D65EFE" w:rsidRDefault="004D2941" w14:paraId="049DECEA" w14:textId="70EE4590">
      <w:pPr>
        <w:pStyle w:val="ListParagraph"/>
        <w:numPr>
          <w:ilvl w:val="2"/>
          <w:numId w:val="1"/>
        </w:numPr>
        <w:rPr>
          <w:rFonts w:cstheme="minorHAnsi"/>
        </w:rPr>
      </w:pPr>
      <w:r w:rsidRPr="00C52D61">
        <w:rPr>
          <w:rFonts w:cstheme="minorHAnsi"/>
        </w:rPr>
        <w:t xml:space="preserve">PFW documentation </w:t>
      </w:r>
      <w:r w:rsidRPr="00375A00">
        <w:rPr>
          <w:rFonts w:cstheme="minorHAnsi"/>
        </w:rPr>
        <w:t>shall be</w:t>
      </w:r>
      <w:r w:rsidRPr="00375A00" w:rsidR="00C52D61">
        <w:rPr>
          <w:rFonts w:cstheme="minorHAnsi"/>
        </w:rPr>
        <w:t xml:space="preserve"> prepared and consented to in accordance with the relevant </w:t>
      </w:r>
      <w:r w:rsidRPr="00375A00" w:rsidR="002742E8">
        <w:rPr>
          <w:rFonts w:cstheme="minorHAnsi"/>
        </w:rPr>
        <w:t xml:space="preserve">party’s </w:t>
      </w:r>
      <w:r w:rsidRPr="00375A00" w:rsidR="00C52D61">
        <w:rPr>
          <w:rFonts w:cstheme="minorHAnsi"/>
        </w:rPr>
        <w:t>safety rules and then issued</w:t>
      </w:r>
      <w:r w:rsidRPr="00C52D61">
        <w:rPr>
          <w:rFonts w:cstheme="minorHAnsi"/>
        </w:rPr>
        <w:t xml:space="preserve"> to a suitably authorised member of staff (e.g. Competent Person). In most scenarios, the implementing party will issue the document to their own competent person who will provide ‘supervision’ of the work activity and ensure that safety is maintained.  A risk assessment shall identify the level of supervision that will be required for the work activity; this will vary depending upon the nature of the work activity and the associated</w:t>
      </w:r>
      <w:r w:rsidR="00D25A80">
        <w:rPr>
          <w:rFonts w:cstheme="minorHAnsi"/>
        </w:rPr>
        <w:t xml:space="preserve"> hazards and risks</w:t>
      </w:r>
      <w:r w:rsidRPr="00C52D61">
        <w:rPr>
          <w:rFonts w:cstheme="minorHAnsi"/>
        </w:rPr>
        <w:t xml:space="preserve"> involved. </w:t>
      </w:r>
    </w:p>
    <w:p w:rsidR="00C52D61" w:rsidP="00D65EFE" w:rsidRDefault="004D2941" w14:paraId="39968FB2" w14:textId="77777777">
      <w:pPr>
        <w:pStyle w:val="ListParagraph"/>
        <w:numPr>
          <w:ilvl w:val="2"/>
          <w:numId w:val="1"/>
        </w:numPr>
        <w:rPr>
          <w:rFonts w:cstheme="minorHAnsi"/>
        </w:rPr>
      </w:pPr>
      <w:r w:rsidRPr="00C52D61">
        <w:rPr>
          <w:rFonts w:cstheme="minorHAnsi"/>
        </w:rPr>
        <w:t>In certain cases, the implementing party may allow the PFW to be issued to the requesting party</w:t>
      </w:r>
      <w:r w:rsidR="002742E8">
        <w:rPr>
          <w:rFonts w:cstheme="minorHAnsi"/>
        </w:rPr>
        <w:t>’s</w:t>
      </w:r>
      <w:r w:rsidRPr="00C52D61">
        <w:rPr>
          <w:rFonts w:cstheme="minorHAnsi"/>
        </w:rPr>
        <w:t xml:space="preserve"> competent person provided both companies agree and that the recipient is suitably authorised. </w:t>
      </w:r>
    </w:p>
    <w:p w:rsidR="006D307F" w:rsidP="00D65EFE" w:rsidRDefault="004D2941" w14:paraId="60136C77" w14:textId="4813E467">
      <w:pPr>
        <w:pStyle w:val="ListParagraph"/>
        <w:numPr>
          <w:ilvl w:val="2"/>
          <w:numId w:val="1"/>
        </w:numPr>
        <w:rPr>
          <w:rFonts w:cstheme="minorHAnsi"/>
        </w:rPr>
      </w:pPr>
      <w:r w:rsidRPr="00C52D61">
        <w:rPr>
          <w:rFonts w:cstheme="minorHAnsi"/>
        </w:rPr>
        <w:t>Upon issue of the implementor PFW, the</w:t>
      </w:r>
      <w:r w:rsidR="00DE3D40">
        <w:rPr>
          <w:rFonts w:cstheme="minorHAnsi"/>
        </w:rPr>
        <w:t xml:space="preserve"> I-SC</w:t>
      </w:r>
      <w:r w:rsidRPr="00C52D61">
        <w:rPr>
          <w:rFonts w:cstheme="minorHAnsi"/>
        </w:rPr>
        <w:t xml:space="preserve"> shall inform the </w:t>
      </w:r>
      <w:r w:rsidR="00DE3D40">
        <w:rPr>
          <w:rFonts w:cstheme="minorHAnsi"/>
        </w:rPr>
        <w:t>R-SC</w:t>
      </w:r>
      <w:r w:rsidRPr="00C52D61">
        <w:rPr>
          <w:rFonts w:cstheme="minorHAnsi"/>
        </w:rPr>
        <w:t xml:space="preserve"> that a PFW has been issued for the associated proximity work and formally agree to keep the PFW in force for the duration of the work. The PFW reference number shall be communicated at this stage and permission agreed for the work activity to proceed. This shall be formally recorded by both parties. Where applicable, exchange of key safe keys/ reference details may occur between authorised staff/ and or safety coordinators; this will depend upon the local site specific agreements. </w:t>
      </w:r>
    </w:p>
    <w:p w:rsidR="006D307F" w:rsidP="00D65EFE" w:rsidRDefault="004D2941" w14:paraId="6434F209" w14:textId="4BCAD7BD">
      <w:pPr>
        <w:pStyle w:val="ListParagraph"/>
        <w:numPr>
          <w:ilvl w:val="2"/>
          <w:numId w:val="1"/>
        </w:numPr>
        <w:rPr>
          <w:rFonts w:cstheme="minorHAnsi"/>
        </w:rPr>
      </w:pPr>
      <w:r w:rsidRPr="006D307F">
        <w:rPr>
          <w:rFonts w:cstheme="minorHAnsi"/>
        </w:rPr>
        <w:t>Following formal confirmation that the implement</w:t>
      </w:r>
      <w:r w:rsidR="00DE3D40">
        <w:rPr>
          <w:rFonts w:cstheme="minorHAnsi"/>
        </w:rPr>
        <w:t>ing party’s</w:t>
      </w:r>
      <w:r w:rsidRPr="006D307F">
        <w:rPr>
          <w:rFonts w:cstheme="minorHAnsi"/>
        </w:rPr>
        <w:t xml:space="preserve"> PFW has been issued, any safety documents issued by the request</w:t>
      </w:r>
      <w:r w:rsidR="00DE3D40">
        <w:rPr>
          <w:rFonts w:cstheme="minorHAnsi"/>
        </w:rPr>
        <w:t>ing party</w:t>
      </w:r>
      <w:r w:rsidRPr="006D307F">
        <w:rPr>
          <w:rFonts w:cstheme="minorHAnsi"/>
        </w:rPr>
        <w:t xml:space="preserve"> for the work activity should include the above implement</w:t>
      </w:r>
      <w:r w:rsidR="00DE3D40">
        <w:rPr>
          <w:rFonts w:cstheme="minorHAnsi"/>
        </w:rPr>
        <w:t>ing party’s</w:t>
      </w:r>
      <w:r w:rsidRPr="006D307F">
        <w:rPr>
          <w:rFonts w:cstheme="minorHAnsi"/>
        </w:rPr>
        <w:t xml:space="preserve"> PFW references e.g. “*insert company name* PFW 12345P issued and to remain in force during the course of the</w:t>
      </w:r>
      <w:r w:rsidRPr="006D307F" w:rsidR="006D307F">
        <w:rPr>
          <w:rFonts w:cstheme="minorHAnsi"/>
        </w:rPr>
        <w:t xml:space="preserve"> work”. It is recommended </w:t>
      </w:r>
      <w:r w:rsidRPr="00375A00" w:rsidR="006D307F">
        <w:rPr>
          <w:rFonts w:cstheme="minorHAnsi"/>
        </w:rPr>
        <w:t xml:space="preserve">that </w:t>
      </w:r>
      <w:r w:rsidRPr="00375A00">
        <w:rPr>
          <w:rFonts w:cstheme="minorHAnsi"/>
        </w:rPr>
        <w:t>this information is recorded</w:t>
      </w:r>
      <w:r w:rsidRPr="006D307F">
        <w:rPr>
          <w:rFonts w:cstheme="minorHAnsi"/>
        </w:rPr>
        <w:t xml:space="preserve"> within the ‘further precautions’ section of the PFW.</w:t>
      </w:r>
    </w:p>
    <w:p w:rsidRPr="00D65EFE" w:rsidR="004D2941" w:rsidP="00D65EFE" w:rsidRDefault="004D2941" w14:paraId="5E36372F" w14:textId="5A0EF953">
      <w:pPr>
        <w:pStyle w:val="Heading2"/>
        <w:numPr>
          <w:ilvl w:val="1"/>
          <w:numId w:val="1"/>
        </w:numPr>
        <w:rPr>
          <w:i w:val="0"/>
        </w:rPr>
      </w:pPr>
      <w:bookmarkStart w:name="_Toc509304934" w:id="19"/>
      <w:r w:rsidRPr="00D65EFE">
        <w:rPr>
          <w:i w:val="0"/>
        </w:rPr>
        <w:t>Cancellation of Proximity working</w:t>
      </w:r>
      <w:bookmarkEnd w:id="19"/>
    </w:p>
    <w:p w:rsidR="00380E93" w:rsidP="00D65EFE" w:rsidRDefault="004D2941" w14:paraId="60EFDFD6" w14:textId="041FD06C">
      <w:pPr>
        <w:pStyle w:val="ListParagraph"/>
        <w:numPr>
          <w:ilvl w:val="2"/>
          <w:numId w:val="1"/>
        </w:numPr>
        <w:rPr>
          <w:rFonts w:cstheme="minorHAnsi"/>
        </w:rPr>
      </w:pPr>
      <w:r w:rsidRPr="00DF74B1">
        <w:rPr>
          <w:rFonts w:cstheme="minorHAnsi"/>
        </w:rPr>
        <w:t xml:space="preserve">It is the responsibility of the </w:t>
      </w:r>
      <w:r w:rsidR="00DE3D40">
        <w:rPr>
          <w:rFonts w:cstheme="minorHAnsi"/>
        </w:rPr>
        <w:t>R-SC</w:t>
      </w:r>
      <w:r w:rsidRPr="00DF74B1">
        <w:rPr>
          <w:rFonts w:cstheme="minorHAnsi"/>
        </w:rPr>
        <w:t xml:space="preserve"> to inform the</w:t>
      </w:r>
      <w:r w:rsidR="00DE3D40">
        <w:rPr>
          <w:rFonts w:cstheme="minorHAnsi"/>
        </w:rPr>
        <w:t xml:space="preserve"> I-SC</w:t>
      </w:r>
      <w:r w:rsidRPr="00DF74B1">
        <w:rPr>
          <w:rFonts w:cstheme="minorHAnsi"/>
        </w:rPr>
        <w:t xml:space="preserve"> when the work activity is complete. </w:t>
      </w:r>
    </w:p>
    <w:p w:rsidR="00380E93" w:rsidP="00D65EFE" w:rsidRDefault="004D2941" w14:paraId="6D6B05CE" w14:textId="346988A7">
      <w:pPr>
        <w:pStyle w:val="ListParagraph"/>
        <w:numPr>
          <w:ilvl w:val="2"/>
          <w:numId w:val="1"/>
        </w:numPr>
        <w:rPr>
          <w:rFonts w:cstheme="minorHAnsi"/>
        </w:rPr>
      </w:pPr>
      <w:r w:rsidRPr="00380E93">
        <w:rPr>
          <w:rFonts w:cstheme="minorHAnsi"/>
        </w:rPr>
        <w:t xml:space="preserve">The </w:t>
      </w:r>
      <w:r w:rsidR="00DE3D40">
        <w:rPr>
          <w:rFonts w:cstheme="minorHAnsi"/>
        </w:rPr>
        <w:t>I-SC</w:t>
      </w:r>
      <w:r w:rsidRPr="00380E93">
        <w:rPr>
          <w:rFonts w:cstheme="minorHAnsi"/>
        </w:rPr>
        <w:t xml:space="preserve"> shall not cancel the agreed PFW used for proximity without prior consent of the </w:t>
      </w:r>
      <w:r w:rsidR="00DE3D40">
        <w:rPr>
          <w:rFonts w:cstheme="minorHAnsi"/>
        </w:rPr>
        <w:t>R-SC</w:t>
      </w:r>
      <w:r w:rsidRPr="00380E93">
        <w:rPr>
          <w:rFonts w:cstheme="minorHAnsi"/>
        </w:rPr>
        <w:t xml:space="preserve">. </w:t>
      </w:r>
    </w:p>
    <w:p w:rsidR="00380E93" w:rsidP="00D65EFE" w:rsidRDefault="004D2941" w14:paraId="3DCAB3B6" w14:textId="12416AAD">
      <w:pPr>
        <w:pStyle w:val="ListParagraph"/>
        <w:numPr>
          <w:ilvl w:val="2"/>
          <w:numId w:val="1"/>
        </w:numPr>
        <w:rPr>
          <w:rFonts w:cstheme="minorHAnsi"/>
        </w:rPr>
      </w:pPr>
      <w:r w:rsidRPr="00380E93">
        <w:rPr>
          <w:rFonts w:cstheme="minorHAnsi"/>
        </w:rPr>
        <w:t xml:space="preserve">Once the </w:t>
      </w:r>
      <w:r w:rsidR="00DE3D40">
        <w:rPr>
          <w:rFonts w:cstheme="minorHAnsi"/>
        </w:rPr>
        <w:t>R-SC</w:t>
      </w:r>
      <w:r w:rsidRPr="00380E93">
        <w:rPr>
          <w:rFonts w:cstheme="minorHAnsi"/>
        </w:rPr>
        <w:t xml:space="preserve"> has completed the work activity and no longer requires safety precautions from the</w:t>
      </w:r>
      <w:r w:rsidR="00DE3D40">
        <w:rPr>
          <w:rFonts w:cstheme="minorHAnsi"/>
        </w:rPr>
        <w:t xml:space="preserve"> I-SC</w:t>
      </w:r>
      <w:r w:rsidRPr="00380E93">
        <w:rPr>
          <w:rFonts w:cstheme="minorHAnsi"/>
        </w:rPr>
        <w:t xml:space="preserve">, </w:t>
      </w:r>
      <w:r w:rsidRPr="00380E93" w:rsidR="00DE3D40">
        <w:rPr>
          <w:rFonts w:cstheme="minorHAnsi"/>
        </w:rPr>
        <w:t>the</w:t>
      </w:r>
      <w:r w:rsidR="00DE3D40">
        <w:rPr>
          <w:rFonts w:cstheme="minorHAnsi"/>
        </w:rPr>
        <w:t xml:space="preserve"> R-SC</w:t>
      </w:r>
      <w:r w:rsidRPr="00380E93">
        <w:rPr>
          <w:rFonts w:cstheme="minorHAnsi"/>
        </w:rPr>
        <w:t xml:space="preserve"> will cancel their associated safety documents and confirm completion with the</w:t>
      </w:r>
      <w:r w:rsidR="00DE3D40">
        <w:rPr>
          <w:rFonts w:cstheme="minorHAnsi"/>
        </w:rPr>
        <w:t xml:space="preserve"> I-SC</w:t>
      </w:r>
      <w:r w:rsidRPr="00380E93">
        <w:rPr>
          <w:rFonts w:cstheme="minorHAnsi"/>
        </w:rPr>
        <w:t xml:space="preserve"> as soon as reasonably practical.</w:t>
      </w:r>
    </w:p>
    <w:p w:rsidRPr="00380E93" w:rsidR="00380E93" w:rsidP="00D65EFE" w:rsidRDefault="004D2941" w14:paraId="245D1AF8" w14:textId="1AEE1164">
      <w:pPr>
        <w:pStyle w:val="ListParagraph"/>
        <w:numPr>
          <w:ilvl w:val="2"/>
          <w:numId w:val="1"/>
        </w:numPr>
        <w:rPr>
          <w:rFonts w:cstheme="minorHAnsi"/>
        </w:rPr>
      </w:pPr>
      <w:r w:rsidRPr="00380E93">
        <w:rPr>
          <w:rFonts w:cstheme="minorHAnsi"/>
        </w:rPr>
        <w:t xml:space="preserve">The </w:t>
      </w:r>
      <w:r w:rsidR="00DE3D40">
        <w:rPr>
          <w:rFonts w:cstheme="minorHAnsi"/>
        </w:rPr>
        <w:t>R-SC</w:t>
      </w:r>
      <w:r w:rsidRPr="00380E93">
        <w:rPr>
          <w:rFonts w:cstheme="minorHAnsi"/>
        </w:rPr>
        <w:t xml:space="preserve"> will contact the </w:t>
      </w:r>
      <w:r w:rsidR="00DE3D40">
        <w:rPr>
          <w:rFonts w:cstheme="minorHAnsi"/>
        </w:rPr>
        <w:t>I-SC</w:t>
      </w:r>
      <w:r w:rsidRPr="00380E93">
        <w:rPr>
          <w:rFonts w:cstheme="minorHAnsi"/>
        </w:rPr>
        <w:t xml:space="preserve"> and confirm that the safety precautions are no longer required and that the PFW (quoting references) used for proximity may be cancelled.</w:t>
      </w:r>
      <w:r>
        <w:t xml:space="preserve"> Key exchanges may be returned where applicable. This shall be formally recorded by both parties.</w:t>
      </w:r>
    </w:p>
    <w:p w:rsidRPr="00927FF4" w:rsidR="004D2941" w:rsidP="00D65EFE" w:rsidRDefault="004D2941" w14:paraId="22E06B5F" w14:textId="508E7605">
      <w:pPr>
        <w:pStyle w:val="ListParagraph"/>
        <w:numPr>
          <w:ilvl w:val="2"/>
          <w:numId w:val="1"/>
        </w:numPr>
        <w:rPr>
          <w:rFonts w:cstheme="minorHAnsi"/>
        </w:rPr>
      </w:pPr>
      <w:r>
        <w:t>Once the work is complete and the safety document is cancelled the proximity outage is no longer required. The request</w:t>
      </w:r>
      <w:r w:rsidR="00DE3D40">
        <w:t>ing party’s</w:t>
      </w:r>
      <w:r>
        <w:t xml:space="preserve"> SAP must return any exchanged keys without delay. The </w:t>
      </w:r>
      <w:r w:rsidR="00DE3D40">
        <w:t>implementing party</w:t>
      </w:r>
      <w:r>
        <w:t xml:space="preserve"> is then free to cancel their PFW used for proximity and remove the associated safety precautions at their own discretion.  </w:t>
      </w:r>
    </w:p>
    <w:p w:rsidRPr="00380E93" w:rsidR="00753C44" w:rsidP="00927FF4" w:rsidRDefault="00753C44" w14:paraId="77A714AD" w14:textId="77777777">
      <w:pPr>
        <w:pStyle w:val="ListParagraph"/>
        <w:ind w:left="1440"/>
        <w:rPr>
          <w:rFonts w:cstheme="minorHAnsi"/>
        </w:rPr>
      </w:pPr>
    </w:p>
    <w:p w:rsidRPr="00375A00" w:rsidR="00927FF4" w:rsidP="00753C44" w:rsidRDefault="00927FF4" w14:paraId="5FD120CA" w14:textId="77777777">
      <w:pPr>
        <w:pStyle w:val="Heading1"/>
        <w:numPr>
          <w:ilvl w:val="0"/>
          <w:numId w:val="1"/>
        </w:numPr>
      </w:pPr>
      <w:bookmarkStart w:name="_Toc509304935" w:id="20"/>
      <w:r w:rsidRPr="00375A00">
        <w:t>Testing</w:t>
      </w:r>
      <w:bookmarkEnd w:id="20"/>
      <w:r w:rsidRPr="00375A00">
        <w:t xml:space="preserve"> </w:t>
      </w:r>
    </w:p>
    <w:p w:rsidRPr="00D65EFE" w:rsidR="00927FF4" w:rsidP="00D65EFE" w:rsidRDefault="00927FF4" w14:paraId="74E3CD9B" w14:textId="77777777">
      <w:pPr>
        <w:pStyle w:val="Heading2"/>
        <w:numPr>
          <w:ilvl w:val="1"/>
          <w:numId w:val="1"/>
        </w:numPr>
        <w:rPr>
          <w:i w:val="0"/>
        </w:rPr>
      </w:pPr>
      <w:bookmarkStart w:name="_Toc509304936" w:id="21"/>
      <w:r w:rsidRPr="00D65EFE">
        <w:rPr>
          <w:i w:val="0"/>
        </w:rPr>
        <w:t>Testing across Control Boundaries</w:t>
      </w:r>
      <w:bookmarkEnd w:id="21"/>
    </w:p>
    <w:p w:rsidRPr="00927FF4" w:rsidR="00927FF4" w:rsidP="00927FF4" w:rsidRDefault="00927FF4" w14:paraId="6253A68C" w14:textId="2072BB59">
      <w:pPr>
        <w:pStyle w:val="ListParagraph"/>
        <w:numPr>
          <w:ilvl w:val="2"/>
          <w:numId w:val="1"/>
        </w:numPr>
        <w:rPr>
          <w:rFonts w:cstheme="minorHAnsi"/>
          <w:b/>
          <w:u w:val="single"/>
        </w:rPr>
      </w:pPr>
      <w:r w:rsidRPr="00375A00">
        <w:rPr>
          <w:rFonts w:cstheme="minorHAnsi"/>
        </w:rPr>
        <w:t>For the purposes of STC</w:t>
      </w:r>
      <w:r w:rsidRPr="00375A00" w:rsidR="002742E8">
        <w:rPr>
          <w:rFonts w:cstheme="minorHAnsi"/>
        </w:rPr>
        <w:t>09-1</w:t>
      </w:r>
      <w:r w:rsidRPr="00375A00">
        <w:rPr>
          <w:rFonts w:cstheme="minorHAnsi"/>
        </w:rPr>
        <w:t>, this section provide</w:t>
      </w:r>
      <w:r w:rsidRPr="00375A00" w:rsidR="00A909CE">
        <w:rPr>
          <w:rFonts w:cstheme="minorHAnsi"/>
        </w:rPr>
        <w:t>s</w:t>
      </w:r>
      <w:r w:rsidRPr="00375A00">
        <w:rPr>
          <w:rFonts w:cstheme="minorHAnsi"/>
        </w:rPr>
        <w:t xml:space="preserve"> guidance on testing activities which occur across HV electrical control boundaries</w:t>
      </w:r>
      <w:r w:rsidRPr="00927FF4">
        <w:rPr>
          <w:rFonts w:cstheme="minorHAnsi"/>
        </w:rPr>
        <w:t xml:space="preserve">. A control boundary exists where two </w:t>
      </w:r>
      <w:r w:rsidR="00A909CE">
        <w:rPr>
          <w:rFonts w:cstheme="minorHAnsi"/>
        </w:rPr>
        <w:t>part</w:t>
      </w:r>
      <w:r w:rsidR="00596A41">
        <w:rPr>
          <w:rFonts w:cstheme="minorHAnsi"/>
        </w:rPr>
        <w:t>ies</w:t>
      </w:r>
      <w:r w:rsidRPr="00927FF4">
        <w:rPr>
          <w:rFonts w:cstheme="minorHAnsi"/>
        </w:rPr>
        <w:t xml:space="preserve"> interface at a physical HV electrical point</w:t>
      </w:r>
      <w:r w:rsidR="00812833">
        <w:rPr>
          <w:rFonts w:cstheme="minorHAnsi"/>
        </w:rPr>
        <w:t>. S</w:t>
      </w:r>
      <w:r w:rsidRPr="00927FF4">
        <w:rPr>
          <w:rFonts w:cstheme="minorHAnsi"/>
        </w:rPr>
        <w:t>uch interface points are identified within Site Responsibility Schedules which provide detail of the responsible parties for operational and safety purposes.</w:t>
      </w:r>
    </w:p>
    <w:p w:rsidRPr="00927FF4" w:rsidR="00927FF4" w:rsidP="00927FF4" w:rsidRDefault="00927FF4" w14:paraId="3E2930C9" w14:textId="77777777">
      <w:pPr>
        <w:pStyle w:val="ListParagraph"/>
        <w:numPr>
          <w:ilvl w:val="2"/>
          <w:numId w:val="1"/>
        </w:numPr>
        <w:rPr>
          <w:rFonts w:cstheme="minorHAnsi"/>
          <w:b/>
          <w:u w:val="single"/>
        </w:rPr>
      </w:pPr>
      <w:r w:rsidRPr="00927FF4">
        <w:rPr>
          <w:rFonts w:cstheme="minorHAnsi"/>
        </w:rPr>
        <w:t>Where a HV test is performed between two specific test points, which involves a control boundary, then specific control measures as dictated within STCP09-1 and/ or Grid Code OC8 shall be applied.</w:t>
      </w:r>
    </w:p>
    <w:p w:rsidRPr="00D65EFE" w:rsidR="00927FF4" w:rsidP="00927FF4" w:rsidRDefault="00927FF4" w14:paraId="4D416663" w14:textId="77777777">
      <w:pPr>
        <w:autoSpaceDE w:val="0"/>
        <w:autoSpaceDN w:val="0"/>
        <w:adjustRightInd w:val="0"/>
        <w:spacing w:after="0" w:line="240" w:lineRule="auto"/>
        <w:rPr>
          <w:rFonts w:cstheme="minorHAnsi"/>
          <w:b/>
        </w:rPr>
      </w:pPr>
    </w:p>
    <w:p w:rsidRPr="00D65EFE" w:rsidR="00927FF4" w:rsidP="00D65EFE" w:rsidRDefault="00927FF4" w14:paraId="6101B5DC" w14:textId="77777777">
      <w:pPr>
        <w:pStyle w:val="ListParagraph"/>
        <w:numPr>
          <w:ilvl w:val="1"/>
          <w:numId w:val="1"/>
        </w:numPr>
        <w:autoSpaceDE w:val="0"/>
        <w:autoSpaceDN w:val="0"/>
        <w:adjustRightInd w:val="0"/>
        <w:spacing w:after="0" w:line="240" w:lineRule="auto"/>
        <w:rPr>
          <w:rFonts w:cstheme="minorHAnsi"/>
          <w:b/>
          <w:sz w:val="24"/>
          <w:szCs w:val="24"/>
        </w:rPr>
      </w:pPr>
      <w:r w:rsidRPr="00D65EFE">
        <w:rPr>
          <w:rFonts w:cstheme="minorHAnsi"/>
          <w:b/>
          <w:sz w:val="24"/>
          <w:szCs w:val="24"/>
        </w:rPr>
        <w:t>Planning</w:t>
      </w:r>
    </w:p>
    <w:p w:rsidRPr="00927FF4" w:rsidR="00927FF4" w:rsidP="00D65EFE" w:rsidRDefault="00927FF4" w14:paraId="19AAA738" w14:textId="54BF201F">
      <w:pPr>
        <w:pStyle w:val="ListParagraph"/>
        <w:numPr>
          <w:ilvl w:val="2"/>
          <w:numId w:val="1"/>
        </w:numPr>
        <w:autoSpaceDE w:val="0"/>
        <w:autoSpaceDN w:val="0"/>
        <w:adjustRightInd w:val="0"/>
        <w:spacing w:after="0" w:line="240" w:lineRule="auto"/>
        <w:rPr>
          <w:rFonts w:cstheme="minorHAnsi"/>
          <w:b/>
        </w:rPr>
      </w:pPr>
      <w:r w:rsidRPr="00927FF4">
        <w:rPr>
          <w:rFonts w:cstheme="minorHAnsi"/>
        </w:rPr>
        <w:t xml:space="preserve">Prior to any </w:t>
      </w:r>
      <w:r w:rsidR="00981AA6">
        <w:rPr>
          <w:rFonts w:cstheme="minorHAnsi"/>
        </w:rPr>
        <w:t xml:space="preserve">testing </w:t>
      </w:r>
      <w:r w:rsidRPr="00927FF4">
        <w:rPr>
          <w:rFonts w:cstheme="minorHAnsi"/>
        </w:rPr>
        <w:t xml:space="preserve">work activity being performed, it is good practice for the interfacing </w:t>
      </w:r>
      <w:r w:rsidR="00981AA6">
        <w:rPr>
          <w:rFonts w:cstheme="minorHAnsi"/>
        </w:rPr>
        <w:t>part</w:t>
      </w:r>
      <w:r w:rsidR="00596A41">
        <w:rPr>
          <w:rFonts w:cstheme="minorHAnsi"/>
        </w:rPr>
        <w:t>ies</w:t>
      </w:r>
      <w:r w:rsidRPr="00927FF4" w:rsidR="00981AA6">
        <w:rPr>
          <w:rFonts w:cstheme="minorHAnsi"/>
        </w:rPr>
        <w:t xml:space="preserve"> </w:t>
      </w:r>
      <w:r w:rsidRPr="00927FF4">
        <w:rPr>
          <w:rFonts w:cstheme="minorHAnsi"/>
        </w:rPr>
        <w:t>involved to liaise and discuss the outage requirements. It is recommended that the following information is discussed:</w:t>
      </w:r>
    </w:p>
    <w:p w:rsidR="00927FF4" w:rsidP="00927FF4" w:rsidRDefault="00927FF4" w14:paraId="42DDD135" w14:textId="7553EC49">
      <w:pPr>
        <w:pStyle w:val="ListParagraph"/>
        <w:numPr>
          <w:ilvl w:val="0"/>
          <w:numId w:val="26"/>
        </w:numPr>
        <w:autoSpaceDE w:val="0"/>
        <w:autoSpaceDN w:val="0"/>
        <w:adjustRightInd w:val="0"/>
        <w:spacing w:after="0" w:line="240" w:lineRule="auto"/>
        <w:rPr>
          <w:rFonts w:cstheme="minorHAnsi"/>
        </w:rPr>
      </w:pPr>
      <w:r>
        <w:rPr>
          <w:rFonts w:cstheme="minorHAnsi"/>
        </w:rPr>
        <w:t xml:space="preserve">Identification of the affected Site, Circuits, </w:t>
      </w:r>
      <w:r w:rsidR="001F112C">
        <w:rPr>
          <w:rFonts w:cstheme="minorHAnsi"/>
        </w:rPr>
        <w:t>apparatus</w:t>
      </w:r>
      <w:r>
        <w:rPr>
          <w:rFonts w:cstheme="minorHAnsi"/>
        </w:rPr>
        <w:t xml:space="preserve"> etc.</w:t>
      </w:r>
    </w:p>
    <w:p w:rsidR="00927FF4" w:rsidP="00927FF4" w:rsidRDefault="00927FF4" w14:paraId="52AFAB21" w14:textId="77777777">
      <w:pPr>
        <w:pStyle w:val="ListParagraph"/>
        <w:numPr>
          <w:ilvl w:val="0"/>
          <w:numId w:val="26"/>
        </w:numPr>
        <w:autoSpaceDE w:val="0"/>
        <w:autoSpaceDN w:val="0"/>
        <w:adjustRightInd w:val="0"/>
        <w:spacing w:after="0" w:line="240" w:lineRule="auto"/>
        <w:rPr>
          <w:rFonts w:cstheme="minorHAnsi"/>
        </w:rPr>
      </w:pPr>
      <w:r>
        <w:rPr>
          <w:rFonts w:cstheme="minorHAnsi"/>
        </w:rPr>
        <w:t>Establish the testing ‘requestor’ and ‘Implementor’ roles.</w:t>
      </w:r>
    </w:p>
    <w:p w:rsidR="00927FF4" w:rsidP="00927FF4" w:rsidRDefault="00927FF4" w14:paraId="3844F8C4" w14:textId="77777777">
      <w:pPr>
        <w:pStyle w:val="ListParagraph"/>
        <w:numPr>
          <w:ilvl w:val="0"/>
          <w:numId w:val="26"/>
        </w:numPr>
        <w:autoSpaceDE w:val="0"/>
        <w:autoSpaceDN w:val="0"/>
        <w:adjustRightInd w:val="0"/>
        <w:spacing w:after="0" w:line="240" w:lineRule="auto"/>
        <w:rPr>
          <w:rFonts w:cstheme="minorHAnsi"/>
        </w:rPr>
      </w:pPr>
      <w:r>
        <w:rPr>
          <w:rFonts w:cstheme="minorHAnsi"/>
        </w:rPr>
        <w:t xml:space="preserve">Identify what is being tested, test location and the system access requirements? </w:t>
      </w:r>
    </w:p>
    <w:p w:rsidR="00927FF4" w:rsidP="00927FF4" w:rsidRDefault="00927FF4" w14:paraId="490840A2" w14:textId="77777777">
      <w:pPr>
        <w:pStyle w:val="ListParagraph"/>
        <w:numPr>
          <w:ilvl w:val="0"/>
          <w:numId w:val="26"/>
        </w:numPr>
        <w:autoSpaceDE w:val="0"/>
        <w:autoSpaceDN w:val="0"/>
        <w:adjustRightInd w:val="0"/>
        <w:spacing w:after="0" w:line="240" w:lineRule="auto"/>
        <w:rPr>
          <w:rFonts w:cstheme="minorHAnsi"/>
        </w:rPr>
      </w:pPr>
      <w:r>
        <w:rPr>
          <w:rFonts w:cstheme="minorHAnsi"/>
        </w:rPr>
        <w:t>Identify the safety precautions which are needed for the test, bearing in mind the system access points and what will be detailed on the final Sanction for Test (SFT) document.</w:t>
      </w:r>
    </w:p>
    <w:p w:rsidR="00927FF4" w:rsidP="00927FF4" w:rsidRDefault="00927FF4" w14:paraId="5CA460FD" w14:textId="2F9C9831">
      <w:pPr>
        <w:pStyle w:val="ListParagraph"/>
        <w:numPr>
          <w:ilvl w:val="0"/>
          <w:numId w:val="26"/>
        </w:numPr>
        <w:autoSpaceDE w:val="0"/>
        <w:autoSpaceDN w:val="0"/>
        <w:adjustRightInd w:val="0"/>
        <w:spacing w:after="0" w:line="240" w:lineRule="auto"/>
        <w:rPr>
          <w:rFonts w:cstheme="minorHAnsi"/>
        </w:rPr>
      </w:pPr>
      <w:r>
        <w:rPr>
          <w:rFonts w:cstheme="minorHAnsi"/>
        </w:rPr>
        <w:t xml:space="preserve">Agree what </w:t>
      </w:r>
      <w:r w:rsidR="001F112C">
        <w:rPr>
          <w:rFonts w:cstheme="minorHAnsi"/>
        </w:rPr>
        <w:t>apparatus</w:t>
      </w:r>
      <w:r>
        <w:rPr>
          <w:rFonts w:cstheme="minorHAnsi"/>
        </w:rPr>
        <w:t xml:space="preserve"> (if any) will need to be transferred or controlled during the test</w:t>
      </w:r>
    </w:p>
    <w:p w:rsidR="004C682C" w:rsidP="004C682C" w:rsidRDefault="00927FF4" w14:paraId="2929B775" w14:textId="77777777">
      <w:pPr>
        <w:pStyle w:val="ListParagraph"/>
        <w:numPr>
          <w:ilvl w:val="0"/>
          <w:numId w:val="26"/>
        </w:numPr>
        <w:autoSpaceDE w:val="0"/>
        <w:autoSpaceDN w:val="0"/>
        <w:adjustRightInd w:val="0"/>
        <w:spacing w:after="0" w:line="240" w:lineRule="auto"/>
        <w:rPr>
          <w:rFonts w:cstheme="minorHAnsi"/>
        </w:rPr>
      </w:pPr>
      <w:r>
        <w:rPr>
          <w:rFonts w:cstheme="minorHAnsi"/>
        </w:rPr>
        <w:t>Any potential issues or concerns?</w:t>
      </w:r>
    </w:p>
    <w:p w:rsidR="004C682C" w:rsidP="004C682C" w:rsidRDefault="004C682C" w14:paraId="406FCC69" w14:textId="77777777">
      <w:pPr>
        <w:pStyle w:val="ListParagraph"/>
        <w:autoSpaceDE w:val="0"/>
        <w:autoSpaceDN w:val="0"/>
        <w:adjustRightInd w:val="0"/>
        <w:spacing w:after="0" w:line="240" w:lineRule="auto"/>
        <w:ind w:left="1440"/>
        <w:rPr>
          <w:rFonts w:cstheme="minorHAnsi"/>
        </w:rPr>
      </w:pPr>
    </w:p>
    <w:p w:rsidRPr="00D65EFE" w:rsidR="004C682C" w:rsidP="00D65EFE" w:rsidRDefault="00927FF4" w14:paraId="1C01A7DF" w14:textId="77777777">
      <w:pPr>
        <w:pStyle w:val="ListParagraph"/>
        <w:numPr>
          <w:ilvl w:val="1"/>
          <w:numId w:val="1"/>
        </w:numPr>
        <w:autoSpaceDE w:val="0"/>
        <w:autoSpaceDN w:val="0"/>
        <w:adjustRightInd w:val="0"/>
        <w:spacing w:after="0" w:line="240" w:lineRule="auto"/>
        <w:rPr>
          <w:rFonts w:cstheme="minorHAnsi"/>
          <w:sz w:val="24"/>
          <w:szCs w:val="24"/>
        </w:rPr>
      </w:pPr>
      <w:r w:rsidRPr="00D65EFE">
        <w:rPr>
          <w:rFonts w:cstheme="minorHAnsi"/>
          <w:b/>
          <w:sz w:val="24"/>
          <w:szCs w:val="24"/>
        </w:rPr>
        <w:t>Establishing safety precautions</w:t>
      </w:r>
    </w:p>
    <w:p w:rsidRPr="004C682C" w:rsidR="004C682C" w:rsidP="00D65EFE" w:rsidRDefault="00927FF4" w14:paraId="0691D3AE" w14:textId="47DF2238">
      <w:pPr>
        <w:pStyle w:val="ListParagraph"/>
        <w:numPr>
          <w:ilvl w:val="2"/>
          <w:numId w:val="1"/>
        </w:numPr>
        <w:autoSpaceDE w:val="0"/>
        <w:autoSpaceDN w:val="0"/>
        <w:adjustRightInd w:val="0"/>
        <w:spacing w:after="0" w:line="240" w:lineRule="auto"/>
        <w:rPr>
          <w:rFonts w:cstheme="minorHAnsi"/>
          <w:sz w:val="24"/>
          <w:szCs w:val="24"/>
        </w:rPr>
      </w:pPr>
      <w:r w:rsidRPr="004C682C">
        <w:rPr>
          <w:rFonts w:cstheme="minorHAnsi"/>
        </w:rPr>
        <w:t xml:space="preserve">HV Safety precautions shall be applied in accordance with each </w:t>
      </w:r>
      <w:r w:rsidR="00981AA6">
        <w:rPr>
          <w:rFonts w:cstheme="minorHAnsi"/>
        </w:rPr>
        <w:t>party’s</w:t>
      </w:r>
      <w:r w:rsidRPr="004C682C">
        <w:rPr>
          <w:rFonts w:cstheme="minorHAnsi"/>
        </w:rPr>
        <w:t xml:space="preserve"> safety rules, Grid Code OC8 and/ or STCP09-1. </w:t>
      </w:r>
    </w:p>
    <w:p w:rsidRPr="004C682C" w:rsidR="004C682C" w:rsidP="00D65EFE" w:rsidRDefault="004C682C" w14:paraId="2372807F" w14:textId="25876A64">
      <w:pPr>
        <w:pStyle w:val="ListParagraph"/>
        <w:numPr>
          <w:ilvl w:val="2"/>
          <w:numId w:val="1"/>
        </w:numPr>
        <w:autoSpaceDE w:val="0"/>
        <w:autoSpaceDN w:val="0"/>
        <w:adjustRightInd w:val="0"/>
        <w:spacing w:after="0" w:line="240" w:lineRule="auto"/>
        <w:rPr>
          <w:rFonts w:cstheme="minorHAnsi"/>
          <w:sz w:val="24"/>
          <w:szCs w:val="24"/>
        </w:rPr>
      </w:pPr>
      <w:r>
        <w:rPr>
          <w:rFonts w:cstheme="minorHAnsi"/>
        </w:rPr>
        <w:t>S</w:t>
      </w:r>
      <w:r w:rsidRPr="004C682C" w:rsidR="00927FF4">
        <w:rPr>
          <w:rFonts w:cstheme="minorHAnsi"/>
        </w:rPr>
        <w:t>afety precautions being established must be sufficient to provide ‘safety from the system’ for the intended work. Testing across control boundaries may require additional ‘Points of Isolation’ and ‘Primary Earthing’ to be guaranteed over and above the normal boundary interface requirements. Thought shall therefore be given to the safety precautions required for the SFT ‘</w:t>
      </w:r>
      <w:r w:rsidR="001F112C">
        <w:rPr>
          <w:rFonts w:cstheme="minorHAnsi"/>
        </w:rPr>
        <w:t>apparatus</w:t>
      </w:r>
      <w:r w:rsidRPr="004C682C" w:rsidR="00927FF4">
        <w:rPr>
          <w:rFonts w:cstheme="minorHAnsi"/>
        </w:rPr>
        <w:t xml:space="preserve"> identification’ to ensure the safety precautions are adequate for the test activities. </w:t>
      </w:r>
    </w:p>
    <w:p w:rsidRPr="004C682C" w:rsidR="004C682C" w:rsidP="00D65EFE" w:rsidRDefault="00927FF4" w14:paraId="7AB84A25" w14:textId="197FE538">
      <w:pPr>
        <w:pStyle w:val="ListParagraph"/>
        <w:numPr>
          <w:ilvl w:val="2"/>
          <w:numId w:val="1"/>
        </w:numPr>
        <w:autoSpaceDE w:val="0"/>
        <w:autoSpaceDN w:val="0"/>
        <w:adjustRightInd w:val="0"/>
        <w:spacing w:after="0" w:line="240" w:lineRule="auto"/>
        <w:rPr>
          <w:rFonts w:cstheme="minorHAnsi"/>
          <w:sz w:val="24"/>
          <w:szCs w:val="24"/>
        </w:rPr>
      </w:pPr>
      <w:r w:rsidRPr="004C682C">
        <w:rPr>
          <w:rFonts w:cstheme="minorHAnsi"/>
        </w:rPr>
        <w:t xml:space="preserve">Safety precautions applied across a control boundary that are required by the R-SC shall be guaranteed by issue of a RISSP. </w:t>
      </w:r>
    </w:p>
    <w:p w:rsidRPr="004C682C" w:rsidR="00927FF4" w:rsidP="00D65EFE" w:rsidRDefault="00927FF4" w14:paraId="0B016E9F" w14:textId="570948F5">
      <w:pPr>
        <w:pStyle w:val="ListParagraph"/>
        <w:numPr>
          <w:ilvl w:val="2"/>
          <w:numId w:val="1"/>
        </w:numPr>
        <w:autoSpaceDE w:val="0"/>
        <w:autoSpaceDN w:val="0"/>
        <w:adjustRightInd w:val="0"/>
        <w:spacing w:after="0" w:line="240" w:lineRule="auto"/>
        <w:rPr>
          <w:rFonts w:cstheme="minorHAnsi"/>
          <w:sz w:val="24"/>
          <w:szCs w:val="24"/>
        </w:rPr>
      </w:pPr>
      <w:r w:rsidRPr="004C682C">
        <w:rPr>
          <w:rFonts w:cstheme="minorHAnsi"/>
        </w:rPr>
        <w:t xml:space="preserve">Where the connection of test leads to HV </w:t>
      </w:r>
      <w:r w:rsidR="001F112C">
        <w:rPr>
          <w:rFonts w:cstheme="minorHAnsi"/>
        </w:rPr>
        <w:t>apparatus</w:t>
      </w:r>
      <w:r w:rsidRPr="004C682C">
        <w:rPr>
          <w:rFonts w:cstheme="minorHAnsi"/>
        </w:rPr>
        <w:t xml:space="preserve"> requires a safety document, this may be managed by using one of the following options:</w:t>
      </w:r>
    </w:p>
    <w:p w:rsidR="00927FF4" w:rsidP="00927FF4" w:rsidRDefault="00927FF4" w14:paraId="50FD82EE" w14:textId="1A40B58C">
      <w:pPr>
        <w:pStyle w:val="ListParagraph"/>
        <w:numPr>
          <w:ilvl w:val="0"/>
          <w:numId w:val="27"/>
        </w:numPr>
        <w:autoSpaceDE w:val="0"/>
        <w:autoSpaceDN w:val="0"/>
        <w:adjustRightInd w:val="0"/>
        <w:spacing w:after="0" w:line="240" w:lineRule="auto"/>
        <w:rPr>
          <w:rFonts w:cstheme="minorHAnsi"/>
        </w:rPr>
      </w:pPr>
      <w:r>
        <w:rPr>
          <w:rFonts w:cstheme="minorHAnsi"/>
        </w:rPr>
        <w:t xml:space="preserve">I-SC may opt to connect the testing </w:t>
      </w:r>
      <w:r w:rsidR="001F112C">
        <w:rPr>
          <w:rFonts w:cstheme="minorHAnsi"/>
        </w:rPr>
        <w:t>apparatus</w:t>
      </w:r>
      <w:r>
        <w:rPr>
          <w:rFonts w:cstheme="minorHAnsi"/>
        </w:rPr>
        <w:t xml:space="preserve"> by issuing a safety document under their safety rules on behalf of the R-SC prior to the test document being issued. Note that this may require additional safety precautions, safety documentation/ RISSP to achieve this.</w:t>
      </w:r>
    </w:p>
    <w:p w:rsidR="00927FF4" w:rsidP="00927FF4" w:rsidRDefault="00927FF4" w14:paraId="2894D501" w14:textId="52C3CEE5">
      <w:pPr>
        <w:pStyle w:val="ListParagraph"/>
        <w:numPr>
          <w:ilvl w:val="0"/>
          <w:numId w:val="27"/>
        </w:numPr>
        <w:autoSpaceDE w:val="0"/>
        <w:autoSpaceDN w:val="0"/>
        <w:adjustRightInd w:val="0"/>
        <w:spacing w:after="0" w:line="240" w:lineRule="auto"/>
        <w:rPr>
          <w:rFonts w:cstheme="minorHAnsi"/>
        </w:rPr>
      </w:pPr>
      <w:r>
        <w:rPr>
          <w:rFonts w:cstheme="minorHAnsi"/>
        </w:rPr>
        <w:t xml:space="preserve">I-SC may opt to temporarily transfer control of the </w:t>
      </w:r>
      <w:r w:rsidR="001F112C">
        <w:rPr>
          <w:rFonts w:cstheme="minorHAnsi"/>
        </w:rPr>
        <w:t>apparatus</w:t>
      </w:r>
      <w:r>
        <w:rPr>
          <w:rFonts w:cstheme="minorHAnsi"/>
        </w:rPr>
        <w:t xml:space="preserve"> to the R-SC </w:t>
      </w:r>
      <w:r w:rsidR="00981AA6">
        <w:rPr>
          <w:rFonts w:cstheme="minorHAnsi"/>
        </w:rPr>
        <w:t>when using a SFT</w:t>
      </w:r>
      <w:r>
        <w:rPr>
          <w:rFonts w:cstheme="minorHAnsi"/>
        </w:rPr>
        <w:t xml:space="preserve"> – see </w:t>
      </w:r>
      <w:r>
        <w:rPr>
          <w:rFonts w:cstheme="minorHAnsi"/>
          <w:i/>
        </w:rPr>
        <w:t xml:space="preserve">Operation of </w:t>
      </w:r>
      <w:r w:rsidR="001F112C">
        <w:rPr>
          <w:rFonts w:cstheme="minorHAnsi"/>
          <w:i/>
        </w:rPr>
        <w:t>apparatus</w:t>
      </w:r>
      <w:r>
        <w:rPr>
          <w:rFonts w:cstheme="minorHAnsi"/>
          <w:i/>
        </w:rPr>
        <w:t xml:space="preserve">: option 2: transfer of </w:t>
      </w:r>
      <w:r w:rsidR="001F112C">
        <w:rPr>
          <w:rFonts w:cstheme="minorHAnsi"/>
          <w:i/>
        </w:rPr>
        <w:t>apparatus</w:t>
      </w:r>
      <w:r>
        <w:rPr>
          <w:rFonts w:cstheme="minorHAnsi"/>
          <w:i/>
        </w:rPr>
        <w:t xml:space="preserve"> below</w:t>
      </w:r>
      <w:r>
        <w:rPr>
          <w:rFonts w:cstheme="minorHAnsi"/>
        </w:rPr>
        <w:t>.</w:t>
      </w:r>
    </w:p>
    <w:p w:rsidR="00927FF4" w:rsidP="00927FF4" w:rsidRDefault="00927FF4" w14:paraId="70BC5A75" w14:textId="77777777">
      <w:pPr>
        <w:autoSpaceDE w:val="0"/>
        <w:autoSpaceDN w:val="0"/>
        <w:adjustRightInd w:val="0"/>
        <w:spacing w:after="0" w:line="240" w:lineRule="auto"/>
        <w:rPr>
          <w:rFonts w:cstheme="minorHAnsi"/>
        </w:rPr>
      </w:pPr>
    </w:p>
    <w:p w:rsidR="00927FF4" w:rsidP="00927FF4" w:rsidRDefault="00927FF4" w14:paraId="04E72535" w14:textId="77777777">
      <w:pPr>
        <w:autoSpaceDE w:val="0"/>
        <w:autoSpaceDN w:val="0"/>
        <w:adjustRightInd w:val="0"/>
        <w:spacing w:after="0" w:line="240" w:lineRule="auto"/>
        <w:rPr>
          <w:rFonts w:cstheme="minorHAnsi"/>
          <w:b/>
        </w:rPr>
      </w:pPr>
    </w:p>
    <w:p w:rsidRPr="00D65EFE" w:rsidR="004C682C" w:rsidP="00D65EFE" w:rsidRDefault="00927FF4" w14:paraId="328B088B" w14:textId="77777777">
      <w:pPr>
        <w:pStyle w:val="Heading2"/>
        <w:numPr>
          <w:ilvl w:val="1"/>
          <w:numId w:val="1"/>
        </w:numPr>
        <w:rPr>
          <w:i w:val="0"/>
        </w:rPr>
      </w:pPr>
      <w:bookmarkStart w:name="_Toc509304937" w:id="22"/>
      <w:r w:rsidRPr="00D65EFE">
        <w:rPr>
          <w:i w:val="0"/>
        </w:rPr>
        <w:t>Notification of testing</w:t>
      </w:r>
      <w:bookmarkEnd w:id="22"/>
    </w:p>
    <w:p w:rsidRPr="00375A00" w:rsidR="004C682C" w:rsidP="00927FF4" w:rsidRDefault="00927FF4" w14:paraId="1AD38F5F" w14:textId="42C9CBCE">
      <w:pPr>
        <w:pStyle w:val="ListParagraph"/>
        <w:numPr>
          <w:ilvl w:val="2"/>
          <w:numId w:val="1"/>
        </w:numPr>
        <w:rPr>
          <w:rFonts w:cstheme="majorBidi"/>
        </w:rPr>
      </w:pPr>
      <w:r w:rsidRPr="00375A00">
        <w:t xml:space="preserve">The </w:t>
      </w:r>
      <w:r w:rsidR="00981AA6">
        <w:t xml:space="preserve">suitably </w:t>
      </w:r>
      <w:r w:rsidRPr="00375A00">
        <w:t>authorised person performing the test, and therefore issuing the SFT safety document, shall enact the role of the requestor. It is the responsibility of the R-SC to notify and fully discuss with the I-SC the intended test activity. The intention to test across a control boundary shall be formally agreed and recorded by both safety Coordin</w:t>
      </w:r>
      <w:r w:rsidRPr="00F51BB0">
        <w:t xml:space="preserve">ators.   </w:t>
      </w:r>
    </w:p>
    <w:p w:rsidRPr="004C682C" w:rsidR="004C682C" w:rsidP="00927FF4" w:rsidRDefault="00927FF4" w14:paraId="412FDEF1" w14:textId="36656035">
      <w:pPr>
        <w:pStyle w:val="ListParagraph"/>
        <w:numPr>
          <w:ilvl w:val="2"/>
          <w:numId w:val="1"/>
        </w:numPr>
        <w:rPr>
          <w:rFonts w:cstheme="majorBidi"/>
        </w:rPr>
      </w:pPr>
      <w:r w:rsidRPr="004C682C">
        <w:rPr>
          <w:rFonts w:cstheme="minorHAnsi"/>
        </w:rPr>
        <w:t xml:space="preserve">Other than the RISSP which was established for the purposes of testing, all other Safety Documents </w:t>
      </w:r>
      <w:r w:rsidR="00C155AF">
        <w:rPr>
          <w:rFonts w:cstheme="minorHAnsi"/>
        </w:rPr>
        <w:t xml:space="preserve">within the SFT zone </w:t>
      </w:r>
      <w:r w:rsidRPr="004C682C">
        <w:rPr>
          <w:rFonts w:cstheme="minorHAnsi"/>
        </w:rPr>
        <w:t>shall be cancelled. Only one SFT Safety Document shall be in force across the control boundary at</w:t>
      </w:r>
      <w:r w:rsidR="004C682C">
        <w:rPr>
          <w:rFonts w:cstheme="minorHAnsi"/>
        </w:rPr>
        <w:t xml:space="preserve"> any time.</w:t>
      </w:r>
    </w:p>
    <w:p w:rsidRPr="004C682C" w:rsidR="004C682C" w:rsidP="00927FF4" w:rsidRDefault="00927FF4" w14:paraId="64889C90" w14:textId="505DA82F">
      <w:pPr>
        <w:pStyle w:val="ListParagraph"/>
        <w:numPr>
          <w:ilvl w:val="2"/>
          <w:numId w:val="1"/>
        </w:numPr>
        <w:rPr>
          <w:rFonts w:cstheme="majorBidi"/>
        </w:rPr>
      </w:pPr>
      <w:r w:rsidRPr="004C682C">
        <w:rPr>
          <w:rFonts w:cstheme="minorHAnsi"/>
        </w:rPr>
        <w:t>Testing usually involves the removal of earthing to allow test voltages to be applied. It is the responsibility of the I-SC to identify and declare any additional earthing which</w:t>
      </w:r>
      <w:r w:rsidR="00E04943">
        <w:rPr>
          <w:rFonts w:cstheme="minorHAnsi"/>
        </w:rPr>
        <w:t xml:space="preserve"> has been</w:t>
      </w:r>
      <w:r w:rsidRPr="004C682C">
        <w:rPr>
          <w:rFonts w:cstheme="minorHAnsi"/>
        </w:rPr>
        <w:t xml:space="preserve"> applied</w:t>
      </w:r>
      <w:r w:rsidR="00C155AF">
        <w:rPr>
          <w:rFonts w:cstheme="minorHAnsi"/>
        </w:rPr>
        <w:t xml:space="preserve"> in addition to</w:t>
      </w:r>
      <w:r w:rsidRPr="004C682C">
        <w:rPr>
          <w:rFonts w:cstheme="minorHAnsi"/>
        </w:rPr>
        <w:t xml:space="preserve"> that identified on the RISSP. Such earthing can be removed prior to the test agreement or transferred over to the R-SC to allow the test to proceed.</w:t>
      </w:r>
    </w:p>
    <w:p w:rsidRPr="004C682C" w:rsidR="004C682C" w:rsidP="00927FF4" w:rsidRDefault="00927FF4" w14:paraId="67EB386C" w14:textId="6CA3FD8B">
      <w:pPr>
        <w:pStyle w:val="ListParagraph"/>
        <w:numPr>
          <w:ilvl w:val="2"/>
          <w:numId w:val="1"/>
        </w:numPr>
        <w:rPr>
          <w:rFonts w:cstheme="majorBidi"/>
        </w:rPr>
      </w:pPr>
      <w:r w:rsidRPr="004C682C">
        <w:rPr>
          <w:rFonts w:cstheme="minorHAnsi"/>
        </w:rPr>
        <w:t xml:space="preserve">When testing, control of the whole </w:t>
      </w:r>
      <w:r w:rsidR="00F021F6">
        <w:rPr>
          <w:rFonts w:cstheme="minorHAnsi"/>
        </w:rPr>
        <w:t xml:space="preserve">RISSP </w:t>
      </w:r>
      <w:r w:rsidRPr="004C682C">
        <w:rPr>
          <w:rFonts w:cstheme="minorHAnsi"/>
        </w:rPr>
        <w:t>zone passes to the recipient of the SFT safety document holder</w:t>
      </w:r>
      <w:r w:rsidR="000922ED">
        <w:rPr>
          <w:rFonts w:cstheme="minorHAnsi"/>
        </w:rPr>
        <w:t xml:space="preserve"> </w:t>
      </w:r>
      <w:r w:rsidR="00D41910">
        <w:rPr>
          <w:rFonts w:cstheme="minorHAnsi"/>
        </w:rPr>
        <w:t xml:space="preserve">preventing </w:t>
      </w:r>
      <w:r w:rsidR="000922ED">
        <w:rPr>
          <w:rFonts w:cstheme="minorHAnsi"/>
        </w:rPr>
        <w:t xml:space="preserve">the issue of any further documents in this zone. </w:t>
      </w:r>
      <w:r w:rsidRPr="004C682C">
        <w:rPr>
          <w:rFonts w:cstheme="minorHAnsi"/>
        </w:rPr>
        <w:t>.</w:t>
      </w:r>
      <w:r w:rsidR="000922ED">
        <w:rPr>
          <w:rFonts w:cstheme="minorHAnsi"/>
        </w:rPr>
        <w:t xml:space="preserve"> </w:t>
      </w:r>
      <w:r w:rsidRPr="004C682C">
        <w:rPr>
          <w:rFonts w:cstheme="minorHAnsi"/>
        </w:rPr>
        <w:t xml:space="preserve"> </w:t>
      </w:r>
    </w:p>
    <w:p w:rsidRPr="004C682C" w:rsidR="00927FF4" w:rsidP="00927FF4" w:rsidRDefault="00927FF4" w14:paraId="45E06798" w14:textId="1D013E32">
      <w:pPr>
        <w:pStyle w:val="ListParagraph"/>
        <w:numPr>
          <w:ilvl w:val="2"/>
          <w:numId w:val="1"/>
        </w:numPr>
        <w:rPr>
          <w:rFonts w:cstheme="majorBidi"/>
        </w:rPr>
      </w:pPr>
      <w:r w:rsidRPr="004C682C">
        <w:rPr>
          <w:rFonts w:cstheme="minorHAnsi"/>
        </w:rPr>
        <w:t xml:space="preserve">Agreement of the </w:t>
      </w:r>
      <w:r w:rsidR="00C155AF">
        <w:rPr>
          <w:rFonts w:cstheme="minorHAnsi"/>
        </w:rPr>
        <w:t>R-SC</w:t>
      </w:r>
      <w:r w:rsidRPr="004C682C">
        <w:rPr>
          <w:rFonts w:cstheme="minorHAnsi"/>
        </w:rPr>
        <w:t xml:space="preserve"> test activity may require the </w:t>
      </w:r>
      <w:r w:rsidR="00D41910">
        <w:rPr>
          <w:rFonts w:cstheme="minorHAnsi"/>
        </w:rPr>
        <w:t xml:space="preserve">temporary </w:t>
      </w:r>
      <w:r w:rsidRPr="004C682C">
        <w:rPr>
          <w:rFonts w:cstheme="minorHAnsi"/>
        </w:rPr>
        <w:t xml:space="preserve">transfer and/ or operation of </w:t>
      </w:r>
      <w:r w:rsidR="00D41910">
        <w:rPr>
          <w:rFonts w:cstheme="minorHAnsi"/>
        </w:rPr>
        <w:t xml:space="preserve">HV </w:t>
      </w:r>
      <w:r w:rsidRPr="004C682C">
        <w:rPr>
          <w:rFonts w:cstheme="minorHAnsi"/>
        </w:rPr>
        <w:t>assets belonging to the</w:t>
      </w:r>
      <w:r w:rsidR="00C155AF">
        <w:rPr>
          <w:rFonts w:cstheme="minorHAnsi"/>
        </w:rPr>
        <w:t xml:space="preserve"> I-SC</w:t>
      </w:r>
      <w:r w:rsidRPr="004C682C">
        <w:rPr>
          <w:rFonts w:cstheme="minorHAnsi"/>
        </w:rPr>
        <w:t>. Where this is the case, there are several options available:</w:t>
      </w:r>
    </w:p>
    <w:p w:rsidRPr="00D65EFE" w:rsidR="00927FF4" w:rsidP="00927FF4" w:rsidRDefault="00927FF4" w14:paraId="4CF2FC53" w14:textId="77777777">
      <w:pPr>
        <w:rPr>
          <w:rFonts w:cstheme="minorHAnsi"/>
          <w:b/>
        </w:rPr>
      </w:pPr>
    </w:p>
    <w:p w:rsidRPr="00D65EFE" w:rsidR="00927FF4" w:rsidP="00D65EFE" w:rsidRDefault="00927FF4" w14:paraId="20C6C848" w14:textId="3CE51ACE">
      <w:pPr>
        <w:pStyle w:val="Heading2"/>
        <w:numPr>
          <w:ilvl w:val="1"/>
          <w:numId w:val="1"/>
        </w:numPr>
        <w:rPr>
          <w:i w:val="0"/>
        </w:rPr>
      </w:pPr>
      <w:bookmarkStart w:name="_Toc509304938" w:id="23"/>
      <w:r w:rsidRPr="00D65EFE">
        <w:rPr>
          <w:i w:val="0"/>
        </w:rPr>
        <w:t xml:space="preserve">Operation of </w:t>
      </w:r>
      <w:r w:rsidR="001F112C">
        <w:rPr>
          <w:i w:val="0"/>
        </w:rPr>
        <w:t>apparatus</w:t>
      </w:r>
      <w:r w:rsidRPr="00D65EFE">
        <w:rPr>
          <w:i w:val="0"/>
        </w:rPr>
        <w:t>: Option 1: Implementor Controlled</w:t>
      </w:r>
      <w:bookmarkEnd w:id="23"/>
    </w:p>
    <w:p w:rsidRPr="004C682C" w:rsidR="00927FF4" w:rsidP="004C682C" w:rsidRDefault="001F112C" w14:paraId="04FE3A9E" w14:textId="17984683">
      <w:pPr>
        <w:pStyle w:val="ListParagraph"/>
        <w:numPr>
          <w:ilvl w:val="2"/>
          <w:numId w:val="1"/>
        </w:numPr>
        <w:rPr>
          <w:rFonts w:cstheme="minorHAnsi"/>
        </w:rPr>
      </w:pPr>
      <w:r>
        <w:rPr>
          <w:rFonts w:cstheme="minorHAnsi"/>
        </w:rPr>
        <w:t>Apparatus</w:t>
      </w:r>
      <w:r w:rsidRPr="004C682C" w:rsidR="00927FF4">
        <w:rPr>
          <w:rFonts w:cstheme="minorHAnsi"/>
        </w:rPr>
        <w:t xml:space="preserve"> which requires operation during the test e.g. disconnectors &amp; Circuit Breakers, maybe operated by the I-SC on instruction from the requesting SFT safety document holder. This option allows the I-SC to operate their own </w:t>
      </w:r>
      <w:r>
        <w:rPr>
          <w:rFonts w:cstheme="minorHAnsi"/>
        </w:rPr>
        <w:t>apparatus</w:t>
      </w:r>
      <w:r w:rsidRPr="004C682C" w:rsidR="00927FF4">
        <w:rPr>
          <w:rFonts w:cstheme="minorHAnsi"/>
        </w:rPr>
        <w:t xml:space="preserve"> within the test zone, but only as agreed by the SFT safety document holder. The I-SC may opt to delegate this responsibility as a switching instruction to their own AP, enabling them to operate </w:t>
      </w:r>
      <w:r>
        <w:rPr>
          <w:rFonts w:cstheme="minorHAnsi"/>
        </w:rPr>
        <w:t>apparatus</w:t>
      </w:r>
      <w:r w:rsidRPr="004C682C" w:rsidR="00927FF4">
        <w:rPr>
          <w:rFonts w:cstheme="minorHAnsi"/>
        </w:rPr>
        <w:t xml:space="preserve"> as required – again in accordance with the SFT safety document holder. </w:t>
      </w:r>
    </w:p>
    <w:p w:rsidR="00927FF4" w:rsidP="00927FF4" w:rsidRDefault="00927FF4" w14:paraId="281B6550" w14:textId="77777777">
      <w:pPr>
        <w:rPr>
          <w:rFonts w:cstheme="minorHAnsi"/>
          <w:b/>
        </w:rPr>
      </w:pPr>
    </w:p>
    <w:p w:rsidRPr="00D65EFE" w:rsidR="00927FF4" w:rsidP="00D65EFE" w:rsidRDefault="001F112C" w14:paraId="3E0A8475" w14:textId="47D5C52A">
      <w:pPr>
        <w:pStyle w:val="Heading2"/>
        <w:numPr>
          <w:ilvl w:val="1"/>
          <w:numId w:val="1"/>
        </w:numPr>
        <w:rPr>
          <w:i w:val="0"/>
        </w:rPr>
      </w:pPr>
      <w:bookmarkStart w:name="_Toc509304939" w:id="24"/>
      <w:r>
        <w:rPr>
          <w:i w:val="0"/>
        </w:rPr>
        <w:t xml:space="preserve">Temporary </w:t>
      </w:r>
      <w:r w:rsidRPr="00D65EFE" w:rsidR="00927FF4">
        <w:rPr>
          <w:i w:val="0"/>
        </w:rPr>
        <w:t xml:space="preserve">Transfer of </w:t>
      </w:r>
      <w:r>
        <w:rPr>
          <w:i w:val="0"/>
        </w:rPr>
        <w:t>apparatus</w:t>
      </w:r>
      <w:r w:rsidRPr="00D65EFE" w:rsidR="00927FF4">
        <w:rPr>
          <w:i w:val="0"/>
        </w:rPr>
        <w:t>: Option 2: Requestor Controlled</w:t>
      </w:r>
      <w:bookmarkEnd w:id="24"/>
    </w:p>
    <w:p w:rsidRPr="004C682C" w:rsidR="00927FF4" w:rsidP="004C682C" w:rsidRDefault="001F112C" w14:paraId="3488408A" w14:textId="1988A2E3">
      <w:pPr>
        <w:pStyle w:val="ListParagraph"/>
        <w:numPr>
          <w:ilvl w:val="2"/>
          <w:numId w:val="1"/>
        </w:numPr>
        <w:rPr>
          <w:rFonts w:cstheme="minorHAnsi"/>
        </w:rPr>
      </w:pPr>
      <w:r>
        <w:rPr>
          <w:rFonts w:cstheme="minorHAnsi"/>
        </w:rPr>
        <w:t>Apparatus</w:t>
      </w:r>
      <w:r w:rsidRPr="004C682C" w:rsidR="00927FF4">
        <w:rPr>
          <w:rFonts w:cstheme="minorHAnsi"/>
        </w:rPr>
        <w:t xml:space="preserve"> which requires operation during the test e.g. disconnectors &amp; Circuit Breakers, or HV </w:t>
      </w:r>
      <w:r>
        <w:rPr>
          <w:rFonts w:cstheme="minorHAnsi"/>
        </w:rPr>
        <w:t>apparatus</w:t>
      </w:r>
      <w:r w:rsidRPr="004C682C" w:rsidR="00927FF4">
        <w:rPr>
          <w:rFonts w:cstheme="minorHAnsi"/>
        </w:rPr>
        <w:t xml:space="preserve"> which needs to be identified on the SFT documentation within the </w:t>
      </w:r>
      <w:r>
        <w:rPr>
          <w:rFonts w:cstheme="minorHAnsi"/>
        </w:rPr>
        <w:t>apparatus</w:t>
      </w:r>
      <w:r w:rsidRPr="004C682C" w:rsidR="00927FF4">
        <w:rPr>
          <w:rFonts w:cstheme="minorHAnsi"/>
        </w:rPr>
        <w:t xml:space="preserve"> identification section for test purposes, may</w:t>
      </w:r>
      <w:r w:rsidR="00B86263">
        <w:rPr>
          <w:rFonts w:cstheme="minorHAnsi"/>
        </w:rPr>
        <w:t xml:space="preserve"> </w:t>
      </w:r>
      <w:r w:rsidRPr="004C682C" w:rsidR="00927FF4">
        <w:rPr>
          <w:rFonts w:cstheme="minorHAnsi"/>
        </w:rPr>
        <w:t>be</w:t>
      </w:r>
      <w:r>
        <w:rPr>
          <w:rFonts w:cstheme="minorHAnsi"/>
        </w:rPr>
        <w:t xml:space="preserve"> temporarily</w:t>
      </w:r>
      <w:r w:rsidRPr="004C682C" w:rsidR="00927FF4">
        <w:rPr>
          <w:rFonts w:cstheme="minorHAnsi"/>
        </w:rPr>
        <w:t xml:space="preserve"> transferred by the I-SC to the R-SC for the duration of the test. This option allows the R-SC to receive temporary control of the </w:t>
      </w:r>
      <w:r>
        <w:rPr>
          <w:rFonts w:cstheme="minorHAnsi"/>
        </w:rPr>
        <w:t>apparatus</w:t>
      </w:r>
      <w:r w:rsidRPr="004C682C" w:rsidR="00927FF4">
        <w:rPr>
          <w:rFonts w:cstheme="minorHAnsi"/>
        </w:rPr>
        <w:t xml:space="preserve"> during the test period. Care must be taken to ensure that any transferred </w:t>
      </w:r>
      <w:r>
        <w:rPr>
          <w:rFonts w:cstheme="minorHAnsi"/>
        </w:rPr>
        <w:t>apparatus</w:t>
      </w:r>
      <w:r w:rsidRPr="004C682C" w:rsidR="00927FF4">
        <w:rPr>
          <w:rFonts w:cstheme="minorHAnsi"/>
        </w:rPr>
        <w:t xml:space="preserve"> is correctly identified and agreed between parties. Such agreements should include the following statements:</w:t>
      </w:r>
    </w:p>
    <w:p w:rsidR="00927FF4" w:rsidP="00927FF4" w:rsidRDefault="00927FF4" w14:paraId="6A20C546" w14:textId="1E6112F0">
      <w:pPr>
        <w:pStyle w:val="ListParagraph"/>
        <w:numPr>
          <w:ilvl w:val="0"/>
          <w:numId w:val="28"/>
        </w:numPr>
        <w:rPr>
          <w:rFonts w:cstheme="minorHAnsi"/>
        </w:rPr>
      </w:pPr>
      <w:r>
        <w:rPr>
          <w:rFonts w:cstheme="minorHAnsi"/>
        </w:rPr>
        <w:t xml:space="preserve">Site location &amp; </w:t>
      </w:r>
      <w:r w:rsidR="001F112C">
        <w:rPr>
          <w:rFonts w:cstheme="minorHAnsi"/>
        </w:rPr>
        <w:t xml:space="preserve">apparatus </w:t>
      </w:r>
      <w:r>
        <w:rPr>
          <w:rFonts w:cstheme="minorHAnsi"/>
        </w:rPr>
        <w:t>reference details e.g. Site name, circuit, nomenclature etc...</w:t>
      </w:r>
    </w:p>
    <w:p w:rsidR="00927FF4" w:rsidP="00927FF4" w:rsidRDefault="00927FF4" w14:paraId="063CF1CA" w14:textId="6FF061CB">
      <w:pPr>
        <w:pStyle w:val="ListParagraph"/>
        <w:numPr>
          <w:ilvl w:val="0"/>
          <w:numId w:val="28"/>
        </w:numPr>
        <w:rPr>
          <w:rFonts w:cstheme="minorHAnsi"/>
        </w:rPr>
      </w:pPr>
      <w:r>
        <w:rPr>
          <w:rFonts w:cstheme="minorHAnsi"/>
        </w:rPr>
        <w:t xml:space="preserve">Status of </w:t>
      </w:r>
      <w:r w:rsidR="001F112C">
        <w:rPr>
          <w:rFonts w:cstheme="minorHAnsi"/>
        </w:rPr>
        <w:t xml:space="preserve">apparatus </w:t>
      </w:r>
      <w:r>
        <w:rPr>
          <w:rFonts w:cstheme="minorHAnsi"/>
        </w:rPr>
        <w:t>being transferred e.g. Open, Closed</w:t>
      </w:r>
    </w:p>
    <w:p w:rsidR="00927FF4" w:rsidP="00927FF4" w:rsidRDefault="00927FF4" w14:paraId="6B148050" w14:textId="29DDA353">
      <w:pPr>
        <w:pStyle w:val="ListParagraph"/>
        <w:numPr>
          <w:ilvl w:val="0"/>
          <w:numId w:val="28"/>
        </w:numPr>
        <w:rPr>
          <w:rFonts w:cstheme="minorHAnsi"/>
        </w:rPr>
      </w:pPr>
      <w:r>
        <w:rPr>
          <w:rFonts w:cstheme="minorHAnsi"/>
        </w:rPr>
        <w:t xml:space="preserve">Any technical limitations affecting the operation of the </w:t>
      </w:r>
      <w:r w:rsidR="001F112C">
        <w:rPr>
          <w:rFonts w:cstheme="minorHAnsi"/>
        </w:rPr>
        <w:t>apparatus</w:t>
      </w:r>
      <w:r>
        <w:rPr>
          <w:rFonts w:cstheme="minorHAnsi"/>
        </w:rPr>
        <w:t xml:space="preserve"> e.g. Hand operation only.</w:t>
      </w:r>
    </w:p>
    <w:p w:rsidR="004C682C" w:rsidP="00927FF4" w:rsidRDefault="00927FF4" w14:paraId="0C8B642B" w14:textId="23B99711">
      <w:pPr>
        <w:pStyle w:val="ListParagraph"/>
        <w:numPr>
          <w:ilvl w:val="2"/>
          <w:numId w:val="1"/>
        </w:numPr>
        <w:rPr>
          <w:rFonts w:cstheme="minorHAnsi"/>
        </w:rPr>
      </w:pPr>
      <w:r w:rsidRPr="004C682C">
        <w:rPr>
          <w:rFonts w:cstheme="minorHAnsi"/>
        </w:rPr>
        <w:t xml:space="preserve">It should be noted that temporary transfer of </w:t>
      </w:r>
      <w:r w:rsidR="001F112C">
        <w:rPr>
          <w:rFonts w:cstheme="minorHAnsi"/>
        </w:rPr>
        <w:t>apparatus</w:t>
      </w:r>
      <w:r w:rsidRPr="004C682C" w:rsidR="001F112C">
        <w:rPr>
          <w:rFonts w:cstheme="minorHAnsi"/>
        </w:rPr>
        <w:t xml:space="preserve"> </w:t>
      </w:r>
      <w:r w:rsidRPr="004C682C">
        <w:rPr>
          <w:rFonts w:cstheme="minorHAnsi"/>
        </w:rPr>
        <w:t xml:space="preserve">for test purposes overrides the Site Responsibility Schedule and control person agreements. Temporary transfer of control for SFT purposes must therefore be carefully managed and formally logged.  The I-SC is responsible for managing their own system information during the test period and shall ensure that the testing zone is carefully ring fenced within their systems during the activity. </w:t>
      </w:r>
    </w:p>
    <w:p w:rsidRPr="004C682C" w:rsidR="00927FF4" w:rsidP="004C682C" w:rsidRDefault="00927FF4" w14:paraId="5A8E76B3" w14:textId="26304657">
      <w:pPr>
        <w:pStyle w:val="ListParagraph"/>
        <w:ind w:left="1080"/>
        <w:rPr>
          <w:rFonts w:cstheme="minorHAnsi"/>
        </w:rPr>
      </w:pPr>
      <w:r w:rsidRPr="004C682C">
        <w:rPr>
          <w:rFonts w:cstheme="minorHAnsi"/>
        </w:rPr>
        <w:t xml:space="preserve">For example: When enacting the role of the I-SC, </w:t>
      </w:r>
      <w:r w:rsidR="001F112C">
        <w:rPr>
          <w:rFonts w:cstheme="minorHAnsi"/>
        </w:rPr>
        <w:t>NGET</w:t>
      </w:r>
      <w:r w:rsidR="000C2CEE">
        <w:rPr>
          <w:rFonts w:cstheme="minorHAnsi"/>
        </w:rPr>
        <w:t xml:space="preserve"> </w:t>
      </w:r>
      <w:r w:rsidRPr="004C682C">
        <w:rPr>
          <w:rFonts w:cstheme="minorHAnsi"/>
        </w:rPr>
        <w:t>issue an electronic ‘</w:t>
      </w:r>
      <w:r w:rsidR="000C2CEE">
        <w:rPr>
          <w:rFonts w:cstheme="minorHAnsi"/>
        </w:rPr>
        <w:t>p</w:t>
      </w:r>
      <w:r w:rsidRPr="004C682C">
        <w:rPr>
          <w:rFonts w:cstheme="minorHAnsi"/>
        </w:rPr>
        <w:t xml:space="preserve">seudo’ SFT safety document over the RISSP zone to highlight the test activity being performed by the R-SC, this inhibits any further actions by </w:t>
      </w:r>
      <w:r w:rsidR="001F112C">
        <w:rPr>
          <w:rFonts w:cstheme="minorHAnsi"/>
        </w:rPr>
        <w:t>NGET</w:t>
      </w:r>
      <w:r w:rsidRPr="004C682C">
        <w:rPr>
          <w:rFonts w:cstheme="minorHAnsi"/>
        </w:rPr>
        <w:t xml:space="preserve"> I-SC within that zone until the SFT has been cancelled. </w:t>
      </w:r>
    </w:p>
    <w:p w:rsidRPr="00D65EFE" w:rsidR="00927FF4" w:rsidP="00D65EFE" w:rsidRDefault="00927FF4" w14:paraId="266C89E5" w14:textId="77777777">
      <w:pPr>
        <w:pStyle w:val="Heading2"/>
        <w:numPr>
          <w:ilvl w:val="1"/>
          <w:numId w:val="1"/>
        </w:numPr>
        <w:rPr>
          <w:i w:val="0"/>
        </w:rPr>
      </w:pPr>
      <w:bookmarkStart w:name="_Toc509304940" w:id="25"/>
      <w:r w:rsidRPr="00D65EFE">
        <w:rPr>
          <w:i w:val="0"/>
        </w:rPr>
        <w:t>Recording Information</w:t>
      </w:r>
      <w:bookmarkEnd w:id="25"/>
    </w:p>
    <w:p w:rsidRPr="004C682C" w:rsidR="00927FF4" w:rsidP="004C682C" w:rsidRDefault="00927FF4" w14:paraId="7BA21A99" w14:textId="77777777">
      <w:pPr>
        <w:pStyle w:val="ListParagraph"/>
        <w:numPr>
          <w:ilvl w:val="2"/>
          <w:numId w:val="1"/>
        </w:numPr>
        <w:autoSpaceDE w:val="0"/>
        <w:autoSpaceDN w:val="0"/>
        <w:adjustRightInd w:val="0"/>
        <w:spacing w:after="0" w:line="240" w:lineRule="auto"/>
        <w:rPr>
          <w:rFonts w:cstheme="minorHAnsi"/>
        </w:rPr>
      </w:pPr>
      <w:r w:rsidRPr="004C682C">
        <w:rPr>
          <w:rFonts w:cstheme="minorHAnsi"/>
        </w:rPr>
        <w:t>Both R-SC and I-SC shall formally record the following prior to any test commencing:</w:t>
      </w:r>
    </w:p>
    <w:p w:rsidR="00927FF4" w:rsidP="00927FF4" w:rsidRDefault="00927FF4" w14:paraId="14E34F4E" w14:textId="77777777">
      <w:pPr>
        <w:pStyle w:val="ListParagraph"/>
        <w:numPr>
          <w:ilvl w:val="0"/>
          <w:numId w:val="29"/>
        </w:numPr>
        <w:autoSpaceDE w:val="0"/>
        <w:autoSpaceDN w:val="0"/>
        <w:adjustRightInd w:val="0"/>
        <w:spacing w:after="0" w:line="240" w:lineRule="auto"/>
        <w:rPr>
          <w:rFonts w:cstheme="minorHAnsi"/>
        </w:rPr>
      </w:pPr>
      <w:r>
        <w:rPr>
          <w:rFonts w:cstheme="minorHAnsi"/>
        </w:rPr>
        <w:t>Formal agreement to start testing.</w:t>
      </w:r>
    </w:p>
    <w:p w:rsidR="00927FF4" w:rsidP="00927FF4" w:rsidRDefault="00927FF4" w14:paraId="6F661037" w14:textId="2FBF5AF6">
      <w:pPr>
        <w:pStyle w:val="ListParagraph"/>
        <w:numPr>
          <w:ilvl w:val="0"/>
          <w:numId w:val="29"/>
        </w:numPr>
        <w:autoSpaceDE w:val="0"/>
        <w:autoSpaceDN w:val="0"/>
        <w:adjustRightInd w:val="0"/>
        <w:spacing w:after="0" w:line="240" w:lineRule="auto"/>
        <w:rPr>
          <w:rFonts w:cstheme="minorHAnsi"/>
        </w:rPr>
      </w:pPr>
      <w:r>
        <w:rPr>
          <w:rFonts w:cstheme="minorHAnsi"/>
        </w:rPr>
        <w:t xml:space="preserve">Any </w:t>
      </w:r>
      <w:r w:rsidR="001F112C">
        <w:rPr>
          <w:rFonts w:cstheme="minorHAnsi"/>
        </w:rPr>
        <w:t xml:space="preserve">apparatus </w:t>
      </w:r>
      <w:r>
        <w:rPr>
          <w:rFonts w:cstheme="minorHAnsi"/>
        </w:rPr>
        <w:t>to be ‘operated as required’ for the purposes of testing.</w:t>
      </w:r>
    </w:p>
    <w:p w:rsidR="00927FF4" w:rsidP="00927FF4" w:rsidRDefault="00927FF4" w14:paraId="3989069E" w14:textId="0E8AD4E6">
      <w:pPr>
        <w:pStyle w:val="ListParagraph"/>
        <w:numPr>
          <w:ilvl w:val="0"/>
          <w:numId w:val="29"/>
        </w:numPr>
        <w:autoSpaceDE w:val="0"/>
        <w:autoSpaceDN w:val="0"/>
        <w:adjustRightInd w:val="0"/>
        <w:spacing w:after="0" w:line="240" w:lineRule="auto"/>
        <w:rPr>
          <w:rFonts w:cstheme="minorHAnsi"/>
        </w:rPr>
      </w:pPr>
      <w:r>
        <w:rPr>
          <w:rFonts w:cstheme="minorHAnsi"/>
        </w:rPr>
        <w:t xml:space="preserve">Any </w:t>
      </w:r>
      <w:r w:rsidR="001F112C">
        <w:rPr>
          <w:rFonts w:cstheme="minorHAnsi"/>
        </w:rPr>
        <w:t xml:space="preserve">apparatus </w:t>
      </w:r>
      <w:r>
        <w:rPr>
          <w:rFonts w:cstheme="minorHAnsi"/>
        </w:rPr>
        <w:t>temporarily transferred from the I-SC to the R-SC for the purposes of testing.</w:t>
      </w:r>
    </w:p>
    <w:p w:rsidR="00927FF4" w:rsidP="00927FF4" w:rsidRDefault="00927FF4" w14:paraId="58CF9FF5" w14:textId="77777777">
      <w:pPr>
        <w:pStyle w:val="ListParagraph"/>
        <w:autoSpaceDE w:val="0"/>
        <w:autoSpaceDN w:val="0"/>
        <w:adjustRightInd w:val="0"/>
        <w:spacing w:after="0" w:line="240" w:lineRule="auto"/>
        <w:rPr>
          <w:rFonts w:cstheme="minorHAnsi"/>
        </w:rPr>
      </w:pPr>
    </w:p>
    <w:p w:rsidR="00927FF4" w:rsidP="00927FF4" w:rsidRDefault="00927FF4" w14:paraId="30385B90" w14:textId="77777777">
      <w:pPr>
        <w:autoSpaceDE w:val="0"/>
        <w:autoSpaceDN w:val="0"/>
        <w:adjustRightInd w:val="0"/>
        <w:spacing w:after="0" w:line="240" w:lineRule="auto"/>
        <w:rPr>
          <w:rFonts w:cstheme="minorHAnsi"/>
        </w:rPr>
      </w:pPr>
    </w:p>
    <w:p w:rsidR="00927FF4" w:rsidP="00927FF4" w:rsidRDefault="00927FF4" w14:paraId="7D1D69D1" w14:textId="77777777">
      <w:pPr>
        <w:autoSpaceDE w:val="0"/>
        <w:autoSpaceDN w:val="0"/>
        <w:adjustRightInd w:val="0"/>
        <w:spacing w:after="0" w:line="240" w:lineRule="auto"/>
        <w:rPr>
          <w:rFonts w:cstheme="minorHAnsi"/>
        </w:rPr>
      </w:pPr>
    </w:p>
    <w:p w:rsidRPr="00D65EFE" w:rsidR="00927FF4" w:rsidP="00D65EFE" w:rsidRDefault="004C682C" w14:paraId="6C717434" w14:textId="77777777">
      <w:pPr>
        <w:pStyle w:val="Heading2"/>
        <w:numPr>
          <w:ilvl w:val="1"/>
          <w:numId w:val="1"/>
        </w:numPr>
        <w:rPr>
          <w:i w:val="0"/>
        </w:rPr>
      </w:pPr>
      <w:bookmarkStart w:name="_Toc509304941" w:id="26"/>
      <w:r w:rsidRPr="00D65EFE">
        <w:rPr>
          <w:i w:val="0"/>
        </w:rPr>
        <w:t>Issue</w:t>
      </w:r>
      <w:r w:rsidRPr="00D65EFE" w:rsidR="00927FF4">
        <w:rPr>
          <w:i w:val="0"/>
        </w:rPr>
        <w:t xml:space="preserve"> of Sanction for Test Documentation</w:t>
      </w:r>
      <w:bookmarkEnd w:id="26"/>
    </w:p>
    <w:p w:rsidR="004C682C" w:rsidP="00927FF4" w:rsidRDefault="00927FF4" w14:paraId="79C3511F" w14:textId="77777777">
      <w:pPr>
        <w:pStyle w:val="ListParagraph"/>
        <w:numPr>
          <w:ilvl w:val="2"/>
          <w:numId w:val="1"/>
        </w:numPr>
        <w:autoSpaceDE w:val="0"/>
        <w:autoSpaceDN w:val="0"/>
        <w:adjustRightInd w:val="0"/>
        <w:spacing w:after="0" w:line="240" w:lineRule="auto"/>
        <w:rPr>
          <w:rFonts w:cstheme="minorHAnsi"/>
        </w:rPr>
      </w:pPr>
      <w:r w:rsidRPr="004C682C">
        <w:rPr>
          <w:rFonts w:cstheme="minorHAnsi"/>
        </w:rPr>
        <w:t>Once formal notification has been given by the R-SC to the I-SC, the R-SC may proceed to issue the associated SFT safety document as required.</w:t>
      </w:r>
    </w:p>
    <w:p w:rsidRPr="004C682C" w:rsidR="004C682C" w:rsidP="004C682C" w:rsidRDefault="004C682C" w14:paraId="550BFF35" w14:textId="77777777">
      <w:pPr>
        <w:pStyle w:val="ListParagraph"/>
        <w:rPr>
          <w:rFonts w:cstheme="minorHAnsi"/>
        </w:rPr>
      </w:pPr>
    </w:p>
    <w:p w:rsidR="004C682C" w:rsidP="00927FF4" w:rsidRDefault="00927FF4" w14:paraId="484A724A" w14:textId="54510C59">
      <w:pPr>
        <w:pStyle w:val="ListParagraph"/>
        <w:numPr>
          <w:ilvl w:val="2"/>
          <w:numId w:val="1"/>
        </w:numPr>
        <w:autoSpaceDE w:val="0"/>
        <w:autoSpaceDN w:val="0"/>
        <w:adjustRightInd w:val="0"/>
        <w:spacing w:after="0" w:line="240" w:lineRule="auto"/>
        <w:rPr>
          <w:rFonts w:cstheme="minorHAnsi"/>
        </w:rPr>
      </w:pPr>
      <w:r w:rsidRPr="004C682C">
        <w:rPr>
          <w:rFonts w:cstheme="minorHAnsi"/>
        </w:rPr>
        <w:t xml:space="preserve">Where </w:t>
      </w:r>
      <w:r w:rsidR="001F112C">
        <w:rPr>
          <w:rFonts w:cstheme="minorHAnsi"/>
        </w:rPr>
        <w:t>apparatus</w:t>
      </w:r>
      <w:r w:rsidRPr="004C682C">
        <w:rPr>
          <w:rFonts w:cstheme="minorHAnsi"/>
        </w:rPr>
        <w:t xml:space="preserve"> has been transferred from the I-SC to the R-SC, it may be quoted within the ‘</w:t>
      </w:r>
      <w:r w:rsidR="001F112C">
        <w:rPr>
          <w:rFonts w:cstheme="minorHAnsi"/>
        </w:rPr>
        <w:t>apparatus</w:t>
      </w:r>
      <w:r w:rsidRPr="004C682C">
        <w:rPr>
          <w:rFonts w:cstheme="minorHAnsi"/>
        </w:rPr>
        <w:t xml:space="preserve"> identification’ section of the SFT safety document, this also allows operation of the asset where required.</w:t>
      </w:r>
    </w:p>
    <w:p w:rsidRPr="004C682C" w:rsidR="004C682C" w:rsidP="004C682C" w:rsidRDefault="004C682C" w14:paraId="6B0F5925" w14:textId="77777777">
      <w:pPr>
        <w:pStyle w:val="ListParagraph"/>
        <w:rPr>
          <w:rFonts w:cstheme="minorHAnsi"/>
        </w:rPr>
      </w:pPr>
    </w:p>
    <w:p w:rsidR="004C682C" w:rsidP="00927FF4" w:rsidRDefault="00927FF4" w14:paraId="46DBDF98" w14:textId="4453990F">
      <w:pPr>
        <w:pStyle w:val="ListParagraph"/>
        <w:numPr>
          <w:ilvl w:val="2"/>
          <w:numId w:val="1"/>
        </w:numPr>
        <w:autoSpaceDE w:val="0"/>
        <w:autoSpaceDN w:val="0"/>
        <w:adjustRightInd w:val="0"/>
        <w:spacing w:after="0" w:line="240" w:lineRule="auto"/>
        <w:rPr>
          <w:rFonts w:cstheme="minorHAnsi"/>
        </w:rPr>
      </w:pPr>
      <w:r w:rsidRPr="004C682C">
        <w:rPr>
          <w:rFonts w:cstheme="minorHAnsi"/>
        </w:rPr>
        <w:t xml:space="preserve">If the R-SC opted to operate the </w:t>
      </w:r>
      <w:r w:rsidR="001F112C">
        <w:rPr>
          <w:rFonts w:cstheme="minorHAnsi"/>
        </w:rPr>
        <w:t>apparatus</w:t>
      </w:r>
      <w:r w:rsidRPr="004C682C">
        <w:rPr>
          <w:rFonts w:cstheme="minorHAnsi"/>
        </w:rPr>
        <w:t xml:space="preserve"> under the control of the I-SC, such instructions will need to be coordinated between the SFT safety document holder and the local </w:t>
      </w:r>
      <w:r w:rsidR="001F112C">
        <w:rPr>
          <w:rFonts w:cstheme="minorHAnsi"/>
        </w:rPr>
        <w:t>SAP</w:t>
      </w:r>
      <w:r w:rsidRPr="004C682C">
        <w:rPr>
          <w:rFonts w:cstheme="minorHAnsi"/>
        </w:rPr>
        <w:t xml:space="preserve"> as required.</w:t>
      </w:r>
    </w:p>
    <w:p w:rsidRPr="004C682C" w:rsidR="004C682C" w:rsidP="004C682C" w:rsidRDefault="004C682C" w14:paraId="7C1DAD7F" w14:textId="77777777">
      <w:pPr>
        <w:pStyle w:val="ListParagraph"/>
        <w:rPr>
          <w:rFonts w:cstheme="minorHAnsi"/>
        </w:rPr>
      </w:pPr>
    </w:p>
    <w:p w:rsidRPr="004C682C" w:rsidR="00927FF4" w:rsidP="00927FF4" w:rsidRDefault="00927FF4" w14:paraId="1995D4D4" w14:textId="77777777">
      <w:pPr>
        <w:pStyle w:val="ListParagraph"/>
        <w:numPr>
          <w:ilvl w:val="2"/>
          <w:numId w:val="1"/>
        </w:numPr>
        <w:autoSpaceDE w:val="0"/>
        <w:autoSpaceDN w:val="0"/>
        <w:adjustRightInd w:val="0"/>
        <w:spacing w:after="0" w:line="240" w:lineRule="auto"/>
        <w:rPr>
          <w:rFonts w:cstheme="minorHAnsi"/>
        </w:rPr>
      </w:pPr>
      <w:r w:rsidRPr="004C682C">
        <w:rPr>
          <w:rFonts w:cstheme="minorHAnsi"/>
        </w:rPr>
        <w:t>All activities within the testing zone are controlled by the SFT safety document holder. The holder of the SFT may remove any earthing devices which have been identified within the SFT safety document; this includes all earthing quoted on the RISSP. It is important therefore to ensure that any earthing which needs to be removed is transferred prior to testing or included as Primary Earthing within the RISSP.</w:t>
      </w:r>
    </w:p>
    <w:p w:rsidR="00927FF4" w:rsidP="00927FF4" w:rsidRDefault="00927FF4" w14:paraId="24128DE0" w14:textId="77777777">
      <w:pPr>
        <w:autoSpaceDE w:val="0"/>
        <w:autoSpaceDN w:val="0"/>
        <w:adjustRightInd w:val="0"/>
        <w:spacing w:after="0" w:line="240" w:lineRule="auto"/>
        <w:rPr>
          <w:rFonts w:cstheme="minorHAnsi"/>
        </w:rPr>
      </w:pPr>
    </w:p>
    <w:p w:rsidR="00927FF4" w:rsidP="00927FF4" w:rsidRDefault="00927FF4" w14:paraId="76D9A170" w14:textId="77777777">
      <w:pPr>
        <w:autoSpaceDE w:val="0"/>
        <w:autoSpaceDN w:val="0"/>
        <w:adjustRightInd w:val="0"/>
        <w:spacing w:after="0" w:line="240" w:lineRule="auto"/>
        <w:rPr>
          <w:rFonts w:cstheme="minorHAnsi"/>
        </w:rPr>
      </w:pPr>
    </w:p>
    <w:p w:rsidRPr="00D65EFE" w:rsidR="00927FF4" w:rsidP="00D65EFE" w:rsidRDefault="00927FF4" w14:paraId="16134871" w14:textId="3F23166F">
      <w:pPr>
        <w:pStyle w:val="Heading2"/>
        <w:numPr>
          <w:ilvl w:val="1"/>
          <w:numId w:val="1"/>
        </w:numPr>
        <w:rPr>
          <w:i w:val="0"/>
        </w:rPr>
      </w:pPr>
      <w:bookmarkStart w:name="_Toc509304942" w:id="27"/>
      <w:r w:rsidRPr="00D65EFE">
        <w:rPr>
          <w:i w:val="0"/>
        </w:rPr>
        <w:t>Cancellation of Testing</w:t>
      </w:r>
      <w:bookmarkEnd w:id="27"/>
    </w:p>
    <w:p w:rsidR="004C682C" w:rsidP="00927FF4" w:rsidRDefault="00927FF4" w14:paraId="7CCEC92D" w14:textId="77777777">
      <w:pPr>
        <w:pStyle w:val="ListParagraph"/>
        <w:numPr>
          <w:ilvl w:val="2"/>
          <w:numId w:val="1"/>
        </w:numPr>
        <w:autoSpaceDE w:val="0"/>
        <w:autoSpaceDN w:val="0"/>
        <w:adjustRightInd w:val="0"/>
        <w:spacing w:after="0" w:line="240" w:lineRule="auto"/>
        <w:rPr>
          <w:rFonts w:cstheme="minorHAnsi"/>
        </w:rPr>
      </w:pPr>
      <w:r w:rsidRPr="004C682C">
        <w:rPr>
          <w:rFonts w:cstheme="minorHAnsi"/>
        </w:rPr>
        <w:t xml:space="preserve">Once the testing activity is complete and the SFT safety document cancelled, the R-SC shall notify the I-SC without delay. Control of the testing zone concludes with the cancellation of the SFT safety document. </w:t>
      </w:r>
    </w:p>
    <w:p w:rsidR="00957833" w:rsidP="00D65EFE" w:rsidRDefault="00957833" w14:paraId="0F82A143" w14:textId="77777777">
      <w:pPr>
        <w:pStyle w:val="ListParagraph"/>
        <w:autoSpaceDE w:val="0"/>
        <w:autoSpaceDN w:val="0"/>
        <w:adjustRightInd w:val="0"/>
        <w:spacing w:after="0" w:line="240" w:lineRule="auto"/>
        <w:ind w:left="1080"/>
        <w:rPr>
          <w:rFonts w:cstheme="minorHAnsi"/>
        </w:rPr>
      </w:pPr>
    </w:p>
    <w:p w:rsidRPr="004C682C" w:rsidR="00927FF4" w:rsidP="00927FF4" w:rsidRDefault="00927FF4" w14:paraId="2408B10B" w14:textId="77777777">
      <w:pPr>
        <w:pStyle w:val="ListParagraph"/>
        <w:numPr>
          <w:ilvl w:val="2"/>
          <w:numId w:val="1"/>
        </w:numPr>
        <w:autoSpaceDE w:val="0"/>
        <w:autoSpaceDN w:val="0"/>
        <w:adjustRightInd w:val="0"/>
        <w:spacing w:after="0" w:line="240" w:lineRule="auto"/>
        <w:rPr>
          <w:rFonts w:cstheme="minorHAnsi"/>
        </w:rPr>
      </w:pPr>
      <w:r w:rsidRPr="004C682C">
        <w:rPr>
          <w:rFonts w:cstheme="minorHAnsi"/>
        </w:rPr>
        <w:t>Cancellation must ensure the following:</w:t>
      </w:r>
    </w:p>
    <w:p w:rsidR="00927FF4" w:rsidP="00927FF4" w:rsidRDefault="00927FF4" w14:paraId="7C7CC9D6" w14:textId="40DB3B56">
      <w:pPr>
        <w:pStyle w:val="ListParagraph"/>
        <w:numPr>
          <w:ilvl w:val="0"/>
          <w:numId w:val="30"/>
        </w:numPr>
        <w:autoSpaceDE w:val="0"/>
        <w:autoSpaceDN w:val="0"/>
        <w:adjustRightInd w:val="0"/>
        <w:spacing w:after="0" w:line="240" w:lineRule="auto"/>
        <w:rPr>
          <w:rFonts w:cstheme="minorHAnsi"/>
        </w:rPr>
      </w:pPr>
      <w:r>
        <w:rPr>
          <w:rFonts w:cstheme="minorHAnsi"/>
        </w:rPr>
        <w:t xml:space="preserve">Any </w:t>
      </w:r>
      <w:r w:rsidR="001F112C">
        <w:rPr>
          <w:rFonts w:cstheme="minorHAnsi"/>
        </w:rPr>
        <w:t>apparatus</w:t>
      </w:r>
      <w:r>
        <w:rPr>
          <w:rFonts w:cstheme="minorHAnsi"/>
        </w:rPr>
        <w:t xml:space="preserve"> which had been temporarily transferred for the purposes of testing shall be transferred back from the R-SC to the I-SC. </w:t>
      </w:r>
      <w:r w:rsidR="001F112C">
        <w:rPr>
          <w:rFonts w:cstheme="minorHAnsi"/>
        </w:rPr>
        <w:t>Apparatus</w:t>
      </w:r>
      <w:r>
        <w:rPr>
          <w:rFonts w:cstheme="minorHAnsi"/>
        </w:rPr>
        <w:t xml:space="preserve"> transferred back to the I-SC shall include the latest known status of the </w:t>
      </w:r>
      <w:r w:rsidR="001F112C">
        <w:rPr>
          <w:rFonts w:cstheme="minorHAnsi"/>
        </w:rPr>
        <w:t>apparatus</w:t>
      </w:r>
      <w:r>
        <w:rPr>
          <w:rFonts w:cstheme="minorHAnsi"/>
        </w:rPr>
        <w:t xml:space="preserve"> e.g. closed and locked. </w:t>
      </w:r>
    </w:p>
    <w:p w:rsidR="00927FF4" w:rsidP="00927FF4" w:rsidRDefault="00927FF4" w14:paraId="5A580496" w14:textId="35802617">
      <w:pPr>
        <w:pStyle w:val="ListParagraph"/>
        <w:numPr>
          <w:ilvl w:val="0"/>
          <w:numId w:val="30"/>
        </w:numPr>
        <w:autoSpaceDE w:val="0"/>
        <w:autoSpaceDN w:val="0"/>
        <w:adjustRightInd w:val="0"/>
        <w:spacing w:after="0" w:line="240" w:lineRule="auto"/>
        <w:rPr>
          <w:rFonts w:cstheme="minorHAnsi"/>
        </w:rPr>
      </w:pPr>
      <w:r>
        <w:rPr>
          <w:rFonts w:cstheme="minorHAnsi"/>
        </w:rPr>
        <w:t xml:space="preserve">Care must be taken to capture all of the </w:t>
      </w:r>
      <w:r w:rsidR="001F112C">
        <w:rPr>
          <w:rFonts w:cstheme="minorHAnsi"/>
        </w:rPr>
        <w:t>apparatus</w:t>
      </w:r>
      <w:r>
        <w:rPr>
          <w:rFonts w:cstheme="minorHAnsi"/>
        </w:rPr>
        <w:t xml:space="preserve"> originally transferred for the purposes of testing.</w:t>
      </w:r>
    </w:p>
    <w:p w:rsidRPr="00D65EFE" w:rsidR="004C682C" w:rsidP="00D65EFE" w:rsidRDefault="00927FF4" w14:paraId="096AAB04" w14:textId="2AF97FB5">
      <w:pPr>
        <w:pStyle w:val="ListParagraph"/>
        <w:numPr>
          <w:ilvl w:val="0"/>
          <w:numId w:val="30"/>
        </w:numPr>
        <w:autoSpaceDE w:val="0"/>
        <w:autoSpaceDN w:val="0"/>
        <w:adjustRightInd w:val="0"/>
        <w:spacing w:after="0" w:line="240" w:lineRule="auto"/>
      </w:pPr>
      <w:r>
        <w:rPr>
          <w:rFonts w:cstheme="minorHAnsi"/>
        </w:rPr>
        <w:t>Any outstanding ‘operate as required’ instructions that were under the control of the I-SC may be cancelled.</w:t>
      </w:r>
    </w:p>
    <w:p w:rsidRPr="004C682C" w:rsidR="00927FF4" w:rsidP="004C682C" w:rsidRDefault="00927FF4" w14:paraId="5C2F657C" w14:textId="77777777">
      <w:pPr>
        <w:pStyle w:val="ListParagraph"/>
        <w:numPr>
          <w:ilvl w:val="0"/>
          <w:numId w:val="30"/>
        </w:numPr>
        <w:autoSpaceDE w:val="0"/>
        <w:autoSpaceDN w:val="0"/>
        <w:adjustRightInd w:val="0"/>
        <w:spacing w:after="0" w:line="240" w:lineRule="auto"/>
        <w:rPr>
          <w:rFonts w:cstheme="minorHAnsi"/>
        </w:rPr>
      </w:pPr>
      <w:r w:rsidRPr="004C682C">
        <w:rPr>
          <w:rFonts w:cstheme="minorHAnsi"/>
        </w:rPr>
        <w:t>Where earthing devices have been removed under the powers of a SFT, and are quoted as primary earths on the associated RISSP, these shall be declared and formally logged as part of the SFT cancellation process. Removal of such earthing invalidates the RISSP which in turn must be cancelled immediately.</w:t>
      </w:r>
    </w:p>
    <w:p w:rsidR="004D2941" w:rsidP="004D2941" w:rsidRDefault="004D2941" w14:paraId="21552642" w14:textId="77777777">
      <w:pPr>
        <w:jc w:val="both"/>
      </w:pPr>
    </w:p>
    <w:p w:rsidRPr="00375A00" w:rsidR="00F32086" w:rsidP="00753C44" w:rsidRDefault="00F32086" w14:paraId="5AA96E25" w14:textId="40A50105">
      <w:pPr>
        <w:pStyle w:val="Heading1"/>
        <w:numPr>
          <w:ilvl w:val="0"/>
          <w:numId w:val="1"/>
        </w:numPr>
      </w:pPr>
      <w:bookmarkStart w:name="_Toc509304943" w:id="28"/>
      <w:r w:rsidRPr="00375A00">
        <w:t>Emergency Situations</w:t>
      </w:r>
      <w:bookmarkEnd w:id="28"/>
    </w:p>
    <w:p w:rsidRPr="00F51BB0" w:rsidR="004C682C" w:rsidP="00D65EFE" w:rsidRDefault="004C682C" w14:paraId="30F355D0" w14:textId="1E65636F">
      <w:pPr>
        <w:pStyle w:val="ListParagraph"/>
        <w:numPr>
          <w:ilvl w:val="1"/>
          <w:numId w:val="1"/>
        </w:numPr>
        <w:autoSpaceDE w:val="0"/>
        <w:autoSpaceDN w:val="0"/>
        <w:adjustRightInd w:val="0"/>
        <w:spacing w:after="0" w:line="240" w:lineRule="auto"/>
        <w:rPr>
          <w:rFonts w:cstheme="minorHAnsi"/>
        </w:rPr>
      </w:pPr>
      <w:r w:rsidRPr="00375A00">
        <w:rPr>
          <w:rFonts w:cstheme="minorHAnsi"/>
        </w:rPr>
        <w:t xml:space="preserve">There may be circumstances where </w:t>
      </w:r>
      <w:r w:rsidRPr="00375A00">
        <w:rPr>
          <w:rFonts w:cstheme="minorHAnsi"/>
          <w:bCs/>
        </w:rPr>
        <w:t xml:space="preserve">Safety Precautions </w:t>
      </w:r>
      <w:r w:rsidRPr="00375A00">
        <w:rPr>
          <w:rFonts w:cstheme="minorHAnsi"/>
        </w:rPr>
        <w:t>need to be established in relation</w:t>
      </w:r>
      <w:r w:rsidRPr="00375A00" w:rsidR="00F32086">
        <w:rPr>
          <w:rFonts w:cstheme="minorHAnsi"/>
        </w:rPr>
        <w:t xml:space="preserve"> </w:t>
      </w:r>
      <w:r w:rsidRPr="00F51BB0">
        <w:rPr>
          <w:rFonts w:cstheme="minorHAnsi"/>
        </w:rPr>
        <w:t xml:space="preserve">to an </w:t>
      </w:r>
      <w:r w:rsidRPr="00375A00" w:rsidR="00F32086">
        <w:rPr>
          <w:rFonts w:cstheme="minorHAnsi"/>
        </w:rPr>
        <w:t>unintentional</w:t>
      </w:r>
      <w:r w:rsidRPr="00375A00">
        <w:rPr>
          <w:rFonts w:cstheme="minorHAnsi"/>
        </w:rPr>
        <w:t xml:space="preserve"> electrical connection or situations where there is an </w:t>
      </w:r>
      <w:r w:rsidRPr="00375A00" w:rsidR="00D23E42">
        <w:rPr>
          <w:rFonts w:cstheme="minorHAnsi"/>
        </w:rPr>
        <w:t>unintended</w:t>
      </w:r>
      <w:r w:rsidRPr="00375A00" w:rsidR="00F32086">
        <w:rPr>
          <w:rFonts w:cstheme="minorHAnsi"/>
        </w:rPr>
        <w:t xml:space="preserve"> </w:t>
      </w:r>
      <w:r w:rsidRPr="00375A00">
        <w:rPr>
          <w:rFonts w:cstheme="minorHAnsi"/>
        </w:rPr>
        <w:t>risk of</w:t>
      </w:r>
      <w:r w:rsidRPr="00F51BB0" w:rsidR="00F32086">
        <w:rPr>
          <w:rFonts w:cstheme="minorHAnsi"/>
        </w:rPr>
        <w:t xml:space="preserve"> </w:t>
      </w:r>
      <w:r w:rsidRPr="00F51BB0">
        <w:rPr>
          <w:rFonts w:cstheme="minorHAnsi"/>
        </w:rPr>
        <w:t xml:space="preserve">electrical connection between the </w:t>
      </w:r>
      <w:r w:rsidRPr="00F51BB0" w:rsidR="00666B60">
        <w:rPr>
          <w:rFonts w:cstheme="minorHAnsi"/>
        </w:rPr>
        <w:t>Party</w:t>
      </w:r>
      <w:r w:rsidRPr="00F51BB0">
        <w:rPr>
          <w:rFonts w:cstheme="minorHAnsi"/>
          <w:bCs/>
        </w:rPr>
        <w:t>’s System</w:t>
      </w:r>
      <w:r w:rsidRPr="00F51BB0" w:rsidR="00666B60">
        <w:rPr>
          <w:rFonts w:cstheme="minorHAnsi"/>
          <w:bCs/>
        </w:rPr>
        <w:t>s</w:t>
      </w:r>
      <w:r w:rsidRPr="00F51BB0">
        <w:rPr>
          <w:rFonts w:cstheme="minorHAnsi"/>
        </w:rPr>
        <w:t>, for example resulting from an incident where one line becomes attached or</w:t>
      </w:r>
      <w:r w:rsidRPr="00F51BB0" w:rsidR="00F32086">
        <w:rPr>
          <w:rFonts w:cstheme="minorHAnsi"/>
        </w:rPr>
        <w:t xml:space="preserve"> </w:t>
      </w:r>
      <w:r w:rsidRPr="00F51BB0">
        <w:rPr>
          <w:rFonts w:cstheme="minorHAnsi"/>
        </w:rPr>
        <w:t>unacceptably close to another.</w:t>
      </w:r>
    </w:p>
    <w:p w:rsidRPr="00F51BB0" w:rsidR="00F32086" w:rsidP="004C682C" w:rsidRDefault="00F32086" w14:paraId="022FD446" w14:textId="77777777">
      <w:pPr>
        <w:autoSpaceDE w:val="0"/>
        <w:autoSpaceDN w:val="0"/>
        <w:adjustRightInd w:val="0"/>
        <w:spacing w:after="0" w:line="240" w:lineRule="auto"/>
        <w:rPr>
          <w:rFonts w:cstheme="minorHAnsi"/>
        </w:rPr>
      </w:pPr>
    </w:p>
    <w:p w:rsidRPr="00F51BB0" w:rsidR="004C682C" w:rsidP="00D65EFE" w:rsidRDefault="004C682C" w14:paraId="7FEF2E62" w14:textId="09B94DCB">
      <w:pPr>
        <w:pStyle w:val="ListParagraph"/>
        <w:numPr>
          <w:ilvl w:val="1"/>
          <w:numId w:val="1"/>
        </w:numPr>
        <w:autoSpaceDE w:val="0"/>
        <w:autoSpaceDN w:val="0"/>
        <w:adjustRightInd w:val="0"/>
        <w:spacing w:after="0" w:line="240" w:lineRule="auto"/>
        <w:rPr>
          <w:rFonts w:cstheme="minorHAnsi"/>
        </w:rPr>
      </w:pPr>
      <w:r w:rsidRPr="004559CA">
        <w:rPr>
          <w:rFonts w:cstheme="minorHAnsi"/>
        </w:rPr>
        <w:t xml:space="preserve">In those circumstances, if both the </w:t>
      </w:r>
      <w:r w:rsidRPr="004559CA" w:rsidR="001E5A44">
        <w:rPr>
          <w:rFonts w:cstheme="minorHAnsi"/>
          <w:bCs/>
        </w:rPr>
        <w:t xml:space="preserve">parties </w:t>
      </w:r>
      <w:r w:rsidRPr="004559CA">
        <w:rPr>
          <w:rFonts w:cstheme="minorHAnsi"/>
        </w:rPr>
        <w:t>agree, t</w:t>
      </w:r>
      <w:r w:rsidRPr="004559CA" w:rsidR="00F32086">
        <w:rPr>
          <w:rFonts w:cstheme="minorHAnsi"/>
        </w:rPr>
        <w:t xml:space="preserve">he relevant provisions of </w:t>
      </w:r>
      <w:r w:rsidR="001F112C">
        <w:rPr>
          <w:rFonts w:cstheme="minorHAnsi"/>
        </w:rPr>
        <w:t xml:space="preserve">this STCP or </w:t>
      </w:r>
      <w:r w:rsidRPr="00375A00" w:rsidR="00F32086">
        <w:rPr>
          <w:rFonts w:cstheme="minorHAnsi"/>
        </w:rPr>
        <w:t>OC8</w:t>
      </w:r>
      <w:r w:rsidRPr="00375A00">
        <w:rPr>
          <w:rFonts w:cstheme="minorHAnsi"/>
        </w:rPr>
        <w:t xml:space="preserve"> will apply as if the electrical</w:t>
      </w:r>
      <w:r w:rsidRPr="00F51BB0" w:rsidR="00F32086">
        <w:rPr>
          <w:rFonts w:cstheme="minorHAnsi"/>
        </w:rPr>
        <w:t xml:space="preserve"> </w:t>
      </w:r>
      <w:r w:rsidRPr="00F51BB0">
        <w:rPr>
          <w:rFonts w:cstheme="minorHAnsi"/>
        </w:rPr>
        <w:t xml:space="preserve">connections or potential connections were, solely for the purposes of </w:t>
      </w:r>
      <w:r w:rsidRPr="00F51BB0" w:rsidR="001E5A44">
        <w:rPr>
          <w:rFonts w:cstheme="minorHAnsi"/>
          <w:bCs/>
        </w:rPr>
        <w:t>STCP09-1</w:t>
      </w:r>
      <w:r w:rsidRPr="00F51BB0">
        <w:rPr>
          <w:rFonts w:cstheme="minorHAnsi"/>
        </w:rPr>
        <w:t>, a</w:t>
      </w:r>
      <w:r w:rsidRPr="00F51BB0" w:rsidR="00F32086">
        <w:rPr>
          <w:rFonts w:cstheme="minorHAnsi"/>
        </w:rPr>
        <w:t xml:space="preserve"> </w:t>
      </w:r>
      <w:r w:rsidRPr="00F51BB0" w:rsidR="00F32086">
        <w:rPr>
          <w:rFonts w:cstheme="minorHAnsi"/>
          <w:bCs/>
        </w:rPr>
        <w:t>Connection Point.</w:t>
      </w:r>
    </w:p>
    <w:p w:rsidRPr="00F51BB0" w:rsidR="00D23E42" w:rsidP="00D23E42" w:rsidRDefault="00D23E42" w14:paraId="15D36536" w14:textId="77777777">
      <w:pPr>
        <w:pStyle w:val="ListParagraph"/>
        <w:rPr>
          <w:rFonts w:cstheme="minorHAnsi"/>
        </w:rPr>
      </w:pPr>
    </w:p>
    <w:p w:rsidRPr="00F32086" w:rsidR="00D23E42" w:rsidP="00D65EFE" w:rsidRDefault="006C6F07" w14:paraId="69DE798B" w14:textId="524A9753">
      <w:pPr>
        <w:pStyle w:val="ListParagraph"/>
        <w:numPr>
          <w:ilvl w:val="1"/>
          <w:numId w:val="1"/>
        </w:numPr>
        <w:autoSpaceDE w:val="0"/>
        <w:autoSpaceDN w:val="0"/>
        <w:adjustRightInd w:val="0"/>
        <w:spacing w:after="0" w:line="240" w:lineRule="auto"/>
        <w:rPr>
          <w:rFonts w:cstheme="minorHAnsi"/>
        </w:rPr>
      </w:pPr>
      <w:r w:rsidRPr="004559CA">
        <w:rPr>
          <w:rFonts w:cstheme="minorHAnsi"/>
        </w:rPr>
        <w:t xml:space="preserve">(a) The relevant </w:t>
      </w:r>
      <w:r w:rsidRPr="004559CA">
        <w:rPr>
          <w:rFonts w:cstheme="minorHAnsi"/>
          <w:bCs/>
        </w:rPr>
        <w:t xml:space="preserve">Safety Co-ordinator </w:t>
      </w:r>
      <w:r w:rsidRPr="004559CA">
        <w:rPr>
          <w:rFonts w:cstheme="minorHAnsi"/>
        </w:rPr>
        <w:t xml:space="preserve">shall be that for the electrically closest existing </w:t>
      </w:r>
      <w:r w:rsidRPr="004559CA">
        <w:rPr>
          <w:rFonts w:cstheme="minorHAnsi"/>
          <w:bCs/>
        </w:rPr>
        <w:t xml:space="preserve">Connection Point </w:t>
      </w:r>
      <w:r w:rsidRPr="004559CA">
        <w:rPr>
          <w:rFonts w:cstheme="minorHAnsi"/>
        </w:rPr>
        <w:t>to that</w:t>
      </w:r>
      <w:r w:rsidRPr="004559CA">
        <w:rPr>
          <w:rFonts w:cstheme="minorHAnsi"/>
          <w:bCs/>
        </w:rPr>
        <w:t xml:space="preserve"> party’s </w:t>
      </w:r>
      <w:r w:rsidRPr="00D15622">
        <w:rPr>
          <w:rFonts w:cstheme="minorHAnsi"/>
          <w:bCs/>
        </w:rPr>
        <w:t xml:space="preserve">System </w:t>
      </w:r>
      <w:r w:rsidRPr="00D65EFE">
        <w:rPr>
          <w:rFonts w:cstheme="minorHAnsi"/>
        </w:rPr>
        <w:t xml:space="preserve">or such other local </w:t>
      </w:r>
      <w:r w:rsidRPr="00D65EFE">
        <w:rPr>
          <w:rFonts w:cstheme="minorHAnsi"/>
          <w:bCs/>
        </w:rPr>
        <w:t xml:space="preserve">Connection Point </w:t>
      </w:r>
      <w:r w:rsidRPr="00D65EFE">
        <w:rPr>
          <w:rFonts w:cstheme="minorHAnsi"/>
        </w:rPr>
        <w:t xml:space="preserve">as may be agreed between the </w:t>
      </w:r>
      <w:r w:rsidRPr="00D65EFE">
        <w:rPr>
          <w:rFonts w:cstheme="minorHAnsi"/>
          <w:bCs/>
        </w:rPr>
        <w:t>relevant parties</w:t>
      </w:r>
      <w:r w:rsidRPr="00D65EFE">
        <w:rPr>
          <w:rFonts w:cstheme="minorHAnsi"/>
        </w:rPr>
        <w:t xml:space="preserve">, with discussions taking place between the relevant local </w:t>
      </w:r>
      <w:r w:rsidRPr="00D65EFE">
        <w:rPr>
          <w:rFonts w:cstheme="minorHAnsi"/>
          <w:bCs/>
        </w:rPr>
        <w:t>Safety Co-ordinators</w:t>
      </w:r>
      <w:r w:rsidRPr="00D65EFE">
        <w:rPr>
          <w:rFonts w:cstheme="minorHAnsi"/>
        </w:rPr>
        <w:t xml:space="preserve">. </w:t>
      </w:r>
      <w:r w:rsidRPr="00D65EFE" w:rsidR="00D23E42">
        <w:rPr>
          <w:rFonts w:cstheme="minorHAnsi"/>
        </w:rPr>
        <w:t xml:space="preserve">The </w:t>
      </w:r>
      <w:r w:rsidRPr="00D65EFE" w:rsidR="00D23E42">
        <w:rPr>
          <w:rFonts w:cstheme="minorHAnsi"/>
          <w:bCs/>
        </w:rPr>
        <w:t xml:space="preserve">Connection Point </w:t>
      </w:r>
      <w:r w:rsidRPr="00D65EFE" w:rsidR="00D23E42">
        <w:rPr>
          <w:rFonts w:cstheme="minorHAnsi"/>
        </w:rPr>
        <w:t xml:space="preserve">to be used shall be known </w:t>
      </w:r>
      <w:r w:rsidRPr="00D65EFE" w:rsidR="001F112C">
        <w:rPr>
          <w:rFonts w:cstheme="minorHAnsi"/>
        </w:rPr>
        <w:t>in STC09</w:t>
      </w:r>
      <w:r w:rsidRPr="00D65EFE" w:rsidR="001E5A44">
        <w:rPr>
          <w:rFonts w:cstheme="minorHAnsi"/>
        </w:rPr>
        <w:t>-1</w:t>
      </w:r>
      <w:r w:rsidRPr="00D65EFE" w:rsidR="00D23E42">
        <w:rPr>
          <w:rFonts w:cstheme="minorHAnsi"/>
        </w:rPr>
        <w:t xml:space="preserve"> as the “</w:t>
      </w:r>
      <w:r w:rsidRPr="00375A00" w:rsidR="00D23E42">
        <w:rPr>
          <w:rFonts w:cstheme="minorHAnsi"/>
        </w:rPr>
        <w:t xml:space="preserve">unintentional </w:t>
      </w:r>
      <w:r w:rsidRPr="00375A00" w:rsidR="00D23E42">
        <w:rPr>
          <w:rFonts w:cstheme="minorHAnsi"/>
          <w:bCs/>
        </w:rPr>
        <w:t>Connection</w:t>
      </w:r>
      <w:r w:rsidRPr="00F32086" w:rsidR="00D23E42">
        <w:rPr>
          <w:rFonts w:cstheme="minorHAnsi"/>
          <w:bCs/>
        </w:rPr>
        <w:t xml:space="preserve"> Point</w:t>
      </w:r>
      <w:r w:rsidRPr="00F32086" w:rsidR="00D23E42">
        <w:rPr>
          <w:rFonts w:cstheme="minorHAnsi"/>
        </w:rPr>
        <w:t>”.</w:t>
      </w:r>
    </w:p>
    <w:p w:rsidRPr="00F32086" w:rsidR="00D23E42" w:rsidP="00D23E42" w:rsidRDefault="00D23E42" w14:paraId="16E9BACA" w14:textId="77777777">
      <w:pPr>
        <w:autoSpaceDE w:val="0"/>
        <w:autoSpaceDN w:val="0"/>
        <w:adjustRightInd w:val="0"/>
        <w:spacing w:after="0" w:line="240" w:lineRule="auto"/>
        <w:ind w:left="1080"/>
        <w:rPr>
          <w:rFonts w:cstheme="minorHAnsi"/>
        </w:rPr>
      </w:pPr>
      <w:r w:rsidRPr="00F32086">
        <w:rPr>
          <w:rFonts w:cstheme="minorHAnsi"/>
        </w:rPr>
        <w:t xml:space="preserve">(b) The </w:t>
      </w:r>
      <w:r w:rsidRPr="00F32086">
        <w:rPr>
          <w:rFonts w:cstheme="minorHAnsi"/>
          <w:bCs/>
        </w:rPr>
        <w:t xml:space="preserve">Local Safety Instructions </w:t>
      </w:r>
      <w:r w:rsidRPr="00F32086">
        <w:rPr>
          <w:rFonts w:cstheme="minorHAnsi"/>
        </w:rPr>
        <w:t xml:space="preserve">shall be those which apply to the relevant </w:t>
      </w:r>
      <w:r w:rsidRPr="00F32086">
        <w:rPr>
          <w:rFonts w:cstheme="minorHAnsi"/>
          <w:bCs/>
        </w:rPr>
        <w:t xml:space="preserve">Connection </w:t>
      </w:r>
      <w:r>
        <w:rPr>
          <w:rFonts w:cstheme="minorHAnsi"/>
          <w:bCs/>
        </w:rPr>
        <w:t>Point</w:t>
      </w:r>
      <w:r w:rsidRPr="00F32086">
        <w:rPr>
          <w:rFonts w:cstheme="minorHAnsi"/>
        </w:rPr>
        <w:t>.</w:t>
      </w:r>
    </w:p>
    <w:p w:rsidR="00D23E42" w:rsidP="00D23E42" w:rsidRDefault="00D23E42" w14:paraId="1FAFA370" w14:textId="77777777">
      <w:pPr>
        <w:autoSpaceDE w:val="0"/>
        <w:autoSpaceDN w:val="0"/>
        <w:adjustRightInd w:val="0"/>
        <w:spacing w:after="0" w:line="240" w:lineRule="auto"/>
        <w:ind w:left="1080"/>
        <w:rPr>
          <w:rFonts w:cstheme="minorHAnsi"/>
        </w:rPr>
      </w:pPr>
      <w:r w:rsidRPr="00F32086">
        <w:rPr>
          <w:rFonts w:cstheme="minorHAnsi"/>
        </w:rPr>
        <w:t xml:space="preserve">(c) The prefix for the </w:t>
      </w:r>
      <w:r w:rsidRPr="00F32086">
        <w:rPr>
          <w:rFonts w:cstheme="minorHAnsi"/>
          <w:bCs/>
        </w:rPr>
        <w:t xml:space="preserve">RISSP </w:t>
      </w:r>
      <w:r w:rsidRPr="00F32086">
        <w:rPr>
          <w:rFonts w:cstheme="minorHAnsi"/>
        </w:rPr>
        <w:t xml:space="preserve">will be that which applies for the relevant </w:t>
      </w:r>
      <w:r w:rsidRPr="00F32086">
        <w:rPr>
          <w:rFonts w:cstheme="minorHAnsi"/>
          <w:bCs/>
        </w:rPr>
        <w:t>Connection Point</w:t>
      </w:r>
      <w:r w:rsidRPr="00F32086">
        <w:rPr>
          <w:rFonts w:cstheme="minorHAnsi"/>
        </w:rPr>
        <w:t>.</w:t>
      </w:r>
    </w:p>
    <w:p w:rsidRPr="00F32086" w:rsidR="007C60CB" w:rsidP="007C60CB" w:rsidRDefault="007C60CB" w14:paraId="301DC12D" w14:textId="77777777">
      <w:pPr>
        <w:autoSpaceDE w:val="0"/>
        <w:autoSpaceDN w:val="0"/>
        <w:adjustRightInd w:val="0"/>
        <w:spacing w:after="0" w:line="240" w:lineRule="auto"/>
        <w:rPr>
          <w:rFonts w:cstheme="minorHAnsi"/>
        </w:rPr>
      </w:pPr>
    </w:p>
    <w:p w:rsidRPr="00375A00" w:rsidR="007C60CB" w:rsidP="00D65EFE" w:rsidRDefault="007C60CB" w14:paraId="0088ABC0" w14:textId="23B44481">
      <w:pPr>
        <w:pStyle w:val="ListParagraph"/>
        <w:numPr>
          <w:ilvl w:val="1"/>
          <w:numId w:val="1"/>
        </w:numPr>
        <w:autoSpaceDE w:val="0"/>
        <w:autoSpaceDN w:val="0"/>
        <w:adjustRightInd w:val="0"/>
        <w:spacing w:after="0" w:line="240" w:lineRule="auto"/>
        <w:rPr>
          <w:rFonts w:cstheme="minorHAnsi"/>
        </w:rPr>
      </w:pPr>
      <w:r w:rsidRPr="00375A00">
        <w:rPr>
          <w:rFonts w:cstheme="minorHAnsi"/>
        </w:rPr>
        <w:t xml:space="preserve">Where the principles of </w:t>
      </w:r>
      <w:r w:rsidRPr="00375A00" w:rsidR="001E5A44">
        <w:rPr>
          <w:rFonts w:cstheme="minorHAnsi"/>
        </w:rPr>
        <w:t>STCP09-1</w:t>
      </w:r>
      <w:r w:rsidRPr="00375A00">
        <w:rPr>
          <w:rFonts w:cstheme="minorHAnsi"/>
        </w:rPr>
        <w:t xml:space="preserve"> cannot or should not be applied, then the relevant </w:t>
      </w:r>
      <w:r w:rsidRPr="00375A00" w:rsidR="001E5A44">
        <w:rPr>
          <w:rFonts w:cstheme="minorHAnsi"/>
        </w:rPr>
        <w:t>parties</w:t>
      </w:r>
      <w:r w:rsidRPr="00375A00">
        <w:rPr>
          <w:rFonts w:cstheme="minorHAnsi"/>
        </w:rPr>
        <w:t xml:space="preserve"> shall assess the associated risks and / or dangers and establish a suitable safe working practice. </w:t>
      </w:r>
    </w:p>
    <w:p w:rsidR="00D23E42" w:rsidP="00D23E42" w:rsidRDefault="00D23E42" w14:paraId="16319468" w14:textId="77777777">
      <w:pPr>
        <w:autoSpaceDE w:val="0"/>
        <w:autoSpaceDN w:val="0"/>
        <w:adjustRightInd w:val="0"/>
        <w:spacing w:after="0" w:line="240" w:lineRule="auto"/>
        <w:rPr>
          <w:rFonts w:cstheme="minorHAnsi"/>
        </w:rPr>
      </w:pPr>
    </w:p>
    <w:p w:rsidRPr="007C60CB" w:rsidR="00D23E42" w:rsidP="007C60CB" w:rsidRDefault="00D23E42" w14:paraId="07172158" w14:textId="77777777">
      <w:pPr>
        <w:rPr>
          <w:rFonts w:cstheme="minorHAnsi"/>
        </w:rPr>
      </w:pPr>
    </w:p>
    <w:p w:rsidRPr="00134A0C" w:rsidR="006045DB" w:rsidP="00753C44" w:rsidRDefault="00CD5096" w14:paraId="1D66D77E" w14:textId="77777777">
      <w:pPr>
        <w:pStyle w:val="Heading1"/>
        <w:numPr>
          <w:ilvl w:val="0"/>
          <w:numId w:val="9"/>
        </w:numPr>
      </w:pPr>
      <w:bookmarkStart w:name="_Toc509304944" w:id="29"/>
      <w:r w:rsidRPr="00134A0C">
        <w:t>Loss of Integrity of Safety Precautions</w:t>
      </w:r>
      <w:bookmarkEnd w:id="29"/>
    </w:p>
    <w:p w:rsidRPr="00134A0C" w:rsidR="00CD5096" w:rsidP="00D65EFE" w:rsidRDefault="00CD5096" w14:paraId="0D65C68B" w14:textId="1EA79B58">
      <w:pPr>
        <w:pStyle w:val="ListParagraph"/>
        <w:numPr>
          <w:ilvl w:val="1"/>
          <w:numId w:val="9"/>
        </w:numPr>
        <w:ind w:left="1134" w:hanging="567"/>
        <w:jc w:val="both"/>
      </w:pPr>
      <w:r w:rsidRPr="00134A0C">
        <w:t xml:space="preserve">In any instance when any Safety Precautions may be ineffective for any reason, the </w:t>
      </w:r>
      <w:r w:rsidR="00D65EFE">
        <w:t>I-SC</w:t>
      </w:r>
      <w:r w:rsidRPr="00134A0C">
        <w:t xml:space="preserve"> shall inform the </w:t>
      </w:r>
      <w:r w:rsidR="00A73C08">
        <w:t>R-SC</w:t>
      </w:r>
      <w:r w:rsidRPr="00134A0C">
        <w:t xml:space="preserve"> without delay of that being the case and, if requested, of the reasons why.</w:t>
      </w:r>
    </w:p>
    <w:p w:rsidRPr="00134A0C" w:rsidR="00CD5096" w:rsidP="00753C44" w:rsidRDefault="00CD5096" w14:paraId="147E8273" w14:textId="77777777">
      <w:pPr>
        <w:pStyle w:val="Heading1"/>
        <w:numPr>
          <w:ilvl w:val="0"/>
          <w:numId w:val="9"/>
        </w:numPr>
      </w:pPr>
      <w:bookmarkStart w:name="_Toc509304945" w:id="30"/>
      <w:r w:rsidRPr="00134A0C">
        <w:t>Safety Log</w:t>
      </w:r>
      <w:bookmarkEnd w:id="30"/>
    </w:p>
    <w:p w:rsidRPr="00134A0C" w:rsidR="00CD5096" w:rsidP="00D65EFE" w:rsidRDefault="00CD5096" w14:paraId="545F3D98" w14:textId="5BAE9D75">
      <w:pPr>
        <w:pStyle w:val="ListParagraph"/>
        <w:numPr>
          <w:ilvl w:val="1"/>
          <w:numId w:val="9"/>
        </w:numPr>
        <w:ind w:left="1134" w:hanging="567"/>
        <w:jc w:val="both"/>
      </w:pPr>
      <w:r w:rsidRPr="00134A0C">
        <w:t>Each Safety Co-ordinator shall maintain a Safety Log, which shall be a chronological record of all messages relating to safety co-ordination under STCP09-1 sent and received by the Safety Co-ordinator(s). The Safety Log must be retained for a period of not less than three years.</w:t>
      </w:r>
    </w:p>
    <w:p w:rsidRPr="00375A00" w:rsidR="00CD5096" w:rsidP="00753C44" w:rsidRDefault="00CD5096" w14:paraId="64CAE12C" w14:textId="77777777">
      <w:pPr>
        <w:pStyle w:val="Heading1"/>
        <w:numPr>
          <w:ilvl w:val="0"/>
          <w:numId w:val="9"/>
        </w:numPr>
      </w:pPr>
      <w:bookmarkStart w:name="_Toc509304946" w:id="31"/>
      <w:r w:rsidRPr="00375A00">
        <w:t>List of Authorised Persons</w:t>
      </w:r>
      <w:bookmarkEnd w:id="31"/>
    </w:p>
    <w:p w:rsidRPr="00596A41" w:rsidR="004559CA" w:rsidP="00596A41" w:rsidRDefault="00134A0C" w14:paraId="7CAF577F" w14:textId="5F488127">
      <w:pPr>
        <w:pStyle w:val="ListParagraph"/>
        <w:numPr>
          <w:ilvl w:val="1"/>
          <w:numId w:val="9"/>
        </w:numPr>
        <w:ind w:left="1134"/>
        <w:jc w:val="both"/>
        <w:rPr>
          <w:strike/>
          <w:color w:val="808080" w:themeColor="background1" w:themeShade="80"/>
        </w:rPr>
      </w:pPr>
      <w:r w:rsidRPr="00375A00">
        <w:t xml:space="preserve">In respect </w:t>
      </w:r>
      <w:r w:rsidR="000C2CEE">
        <w:t>of</w:t>
      </w:r>
      <w:r w:rsidRPr="00375A00">
        <w:t xml:space="preserve"> this STCP, interfacing </w:t>
      </w:r>
      <w:r w:rsidRPr="00375A00" w:rsidR="00596A41">
        <w:t>part</w:t>
      </w:r>
      <w:r w:rsidR="00596A41">
        <w:t>ies</w:t>
      </w:r>
      <w:r w:rsidRPr="00375A00">
        <w:t xml:space="preserve"> </w:t>
      </w:r>
      <w:r w:rsidR="001F112C">
        <w:t>shall</w:t>
      </w:r>
      <w:r w:rsidRPr="00375A00" w:rsidR="001F112C">
        <w:t xml:space="preserve"> </w:t>
      </w:r>
      <w:r w:rsidRPr="00375A00">
        <w:t xml:space="preserve">share </w:t>
      </w:r>
      <w:r w:rsidR="000C2CEE">
        <w:t>details</w:t>
      </w:r>
      <w:r w:rsidRPr="00375A00">
        <w:t xml:space="preserve"> of their Safety Co-ordinators on request.</w:t>
      </w:r>
    </w:p>
    <w:p w:rsidR="004559CA" w:rsidP="004559CA" w:rsidRDefault="004559CA" w14:paraId="2E463ED9" w14:textId="7E0B26CA">
      <w:pPr>
        <w:pStyle w:val="Heading1"/>
        <w:numPr>
          <w:ilvl w:val="0"/>
          <w:numId w:val="9"/>
        </w:numPr>
      </w:pPr>
      <w:bookmarkStart w:name="_Toc509304947" w:id="32"/>
      <w:r>
        <w:t>APPENDIX A: RISSP-</w:t>
      </w:r>
      <w:r w:rsidR="00B86263">
        <w:t>R</w:t>
      </w:r>
      <w:r>
        <w:t xml:space="preserve"> Form</w:t>
      </w:r>
      <w:bookmarkEnd w:id="32"/>
    </w:p>
    <w:p w:rsidR="004559CA" w:rsidP="00D15622" w:rsidRDefault="00D15622" w14:paraId="042950AE" w14:textId="13754B08">
      <w:pPr>
        <w:ind w:left="-426"/>
      </w:pPr>
      <w:r>
        <w:rPr>
          <w:noProof/>
          <w:lang w:eastAsia="en-GB"/>
        </w:rPr>
        <w:drawing>
          <wp:inline distT="0" distB="0" distL="0" distR="0" wp14:anchorId="15CC2CA7" wp14:editId="4D37BF97">
            <wp:extent cx="6238512" cy="838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246764" cy="8393087"/>
                    </a:xfrm>
                    <a:prstGeom prst="rect">
                      <a:avLst/>
                    </a:prstGeom>
                  </pic:spPr>
                </pic:pic>
              </a:graphicData>
            </a:graphic>
          </wp:inline>
        </w:drawing>
      </w:r>
    </w:p>
    <w:p w:rsidR="00D15622" w:rsidP="00D15622" w:rsidRDefault="00D15622" w14:paraId="161B1195" w14:textId="220811E8">
      <w:pPr>
        <w:ind w:left="-284"/>
      </w:pPr>
      <w:r>
        <w:rPr>
          <w:noProof/>
          <w:lang w:eastAsia="en-GB"/>
        </w:rPr>
        <w:drawing>
          <wp:inline distT="0" distB="0" distL="0" distR="0" wp14:anchorId="2AA3C4FA" wp14:editId="4ECF6E25">
            <wp:extent cx="6081919" cy="88963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084043" cy="8899456"/>
                    </a:xfrm>
                    <a:prstGeom prst="rect">
                      <a:avLst/>
                    </a:prstGeom>
                  </pic:spPr>
                </pic:pic>
              </a:graphicData>
            </a:graphic>
          </wp:inline>
        </w:drawing>
      </w:r>
    </w:p>
    <w:p w:rsidRPr="00375A00" w:rsidR="004559CA" w:rsidP="004559CA" w:rsidRDefault="004559CA" w14:paraId="2FDE7B91" w14:textId="70F6BE1A">
      <w:pPr>
        <w:pStyle w:val="Heading1"/>
        <w:numPr>
          <w:ilvl w:val="0"/>
          <w:numId w:val="9"/>
        </w:numPr>
      </w:pPr>
      <w:bookmarkStart w:name="_Toc509304948" w:id="33"/>
      <w:r>
        <w:t>APPENDIX B: RISSP-</w:t>
      </w:r>
      <w:r w:rsidR="00B86263">
        <w:t>I</w:t>
      </w:r>
      <w:r>
        <w:t xml:space="preserve"> Form</w:t>
      </w:r>
      <w:bookmarkEnd w:id="33"/>
    </w:p>
    <w:p w:rsidR="004559CA" w:rsidP="00D15622" w:rsidRDefault="00D15622" w14:paraId="4008E24D" w14:textId="190FBB64">
      <w:pPr>
        <w:ind w:left="-284"/>
      </w:pPr>
      <w:r>
        <w:rPr>
          <w:noProof/>
          <w:lang w:eastAsia="en-GB"/>
        </w:rPr>
        <w:drawing>
          <wp:inline distT="0" distB="0" distL="0" distR="0" wp14:anchorId="0B94BCC7" wp14:editId="79424ED7">
            <wp:extent cx="6303464" cy="8553450"/>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303464" cy="8553450"/>
                    </a:xfrm>
                    <a:prstGeom prst="rect">
                      <a:avLst/>
                    </a:prstGeom>
                  </pic:spPr>
                </pic:pic>
              </a:graphicData>
            </a:graphic>
          </wp:inline>
        </w:drawing>
      </w:r>
    </w:p>
    <w:p w:rsidRPr="004559CA" w:rsidR="00CD5096" w:rsidP="00D65EFE" w:rsidRDefault="00D15622" w14:paraId="7B2DFCC0" w14:textId="6EBDDD2B">
      <w:pPr>
        <w:ind w:left="-284"/>
        <w:rPr>
          <w:strike/>
          <w:color w:val="808080" w:themeColor="background1" w:themeShade="80"/>
        </w:rPr>
      </w:pPr>
      <w:r>
        <w:rPr>
          <w:noProof/>
          <w:lang w:eastAsia="en-GB"/>
        </w:rPr>
        <w:drawing>
          <wp:inline distT="0" distB="0" distL="0" distR="0" wp14:anchorId="436005E0" wp14:editId="25F443BD">
            <wp:extent cx="6115050" cy="8890627"/>
            <wp:effectExtent l="0" t="0" r="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120541" cy="8898611"/>
                    </a:xfrm>
                    <a:prstGeom prst="rect">
                      <a:avLst/>
                    </a:prstGeom>
                  </pic:spPr>
                </pic:pic>
              </a:graphicData>
            </a:graphic>
          </wp:inline>
        </w:drawing>
      </w:r>
    </w:p>
    <w:sectPr w:rsidRPr="004559CA" w:rsidR="00CD5096">
      <w:footerReference w:type="default" r:id="rId15"/>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922FD" w:rsidP="00DD4FDB" w:rsidRDefault="002922FD" w14:paraId="2FBA6DE9" w14:textId="77777777">
      <w:pPr>
        <w:spacing w:after="0" w:line="240" w:lineRule="auto"/>
      </w:pPr>
      <w:r>
        <w:separator/>
      </w:r>
    </w:p>
  </w:endnote>
  <w:endnote w:type="continuationSeparator" w:id="0">
    <w:p w:rsidR="002922FD" w:rsidP="00DD4FDB" w:rsidRDefault="002922FD" w14:paraId="7E25B559" w14:textId="77777777">
      <w:pPr>
        <w:spacing w:after="0" w:line="240" w:lineRule="auto"/>
      </w:pPr>
      <w:r>
        <w:continuationSeparator/>
      </w:r>
    </w:p>
  </w:endnote>
  <w:endnote w:type="continuationNotice" w:id="1">
    <w:p w:rsidR="002922FD" w:rsidRDefault="002922FD" w14:paraId="4B1FC42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8066365"/>
      <w:docPartObj>
        <w:docPartGallery w:val="Page Numbers (Bottom of Page)"/>
        <w:docPartUnique/>
      </w:docPartObj>
    </w:sdtPr>
    <w:sdtEndPr>
      <w:rPr>
        <w:noProof/>
      </w:rPr>
    </w:sdtEndPr>
    <w:sdtContent>
      <w:p w:rsidR="002C6CED" w:rsidRDefault="002C6CED" w14:paraId="7F405719" w14:textId="77A132D9">
        <w:pPr>
          <w:pStyle w:val="Footer"/>
          <w:jc w:val="center"/>
        </w:pPr>
        <w:r>
          <w:fldChar w:fldCharType="begin"/>
        </w:r>
        <w:r>
          <w:instrText xml:space="preserve"> PAGE   \* MERGEFORMAT </w:instrText>
        </w:r>
        <w:r>
          <w:fldChar w:fldCharType="separate"/>
        </w:r>
        <w:r w:rsidR="002D4A31">
          <w:rPr>
            <w:noProof/>
          </w:rPr>
          <w:t>2</w:t>
        </w:r>
        <w:r>
          <w:rPr>
            <w:noProof/>
          </w:rPr>
          <w:fldChar w:fldCharType="end"/>
        </w:r>
      </w:p>
    </w:sdtContent>
  </w:sdt>
  <w:p w:rsidR="002C6CED" w:rsidRDefault="002C6CED" w14:paraId="1685A77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922FD" w:rsidP="00DD4FDB" w:rsidRDefault="002922FD" w14:paraId="6AE91B11" w14:textId="77777777">
      <w:pPr>
        <w:spacing w:after="0" w:line="240" w:lineRule="auto"/>
      </w:pPr>
      <w:r>
        <w:separator/>
      </w:r>
    </w:p>
  </w:footnote>
  <w:footnote w:type="continuationSeparator" w:id="0">
    <w:p w:rsidR="002922FD" w:rsidP="00DD4FDB" w:rsidRDefault="002922FD" w14:paraId="68D85F86" w14:textId="77777777">
      <w:pPr>
        <w:spacing w:after="0" w:line="240" w:lineRule="auto"/>
      </w:pPr>
      <w:r>
        <w:continuationSeparator/>
      </w:r>
    </w:p>
  </w:footnote>
  <w:footnote w:type="continuationNotice" w:id="1">
    <w:p w:rsidR="002922FD" w:rsidRDefault="002922FD" w14:paraId="4E228271"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83101"/>
    <w:multiLevelType w:val="multilevel"/>
    <w:tmpl w:val="54EE9968"/>
    <w:lvl w:ilvl="0">
      <w:start w:val="1"/>
      <w:numFmt w:val="decimal"/>
      <w:lvlText w:val="%1."/>
      <w:lvlJc w:val="left"/>
      <w:pPr>
        <w:ind w:left="720" w:hanging="360"/>
      </w:pPr>
      <w:rPr>
        <w:rFonts w:asciiTheme="minorHAnsi" w:hAnsiTheme="minorHAnsi" w:eastAsiaTheme="majorEastAsia" w:cstheme="majorBidi"/>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2287128"/>
    <w:multiLevelType w:val="hybridMultilevel"/>
    <w:tmpl w:val="DE4A723C"/>
    <w:lvl w:ilvl="0" w:tplc="B5727212">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3434834"/>
    <w:multiLevelType w:val="multilevel"/>
    <w:tmpl w:val="EB2C8C9A"/>
    <w:lvl w:ilvl="0">
      <w:start w:val="4"/>
      <w:numFmt w:val="decimal"/>
      <w:lvlText w:val="%1."/>
      <w:lvlJc w:val="left"/>
      <w:pPr>
        <w:ind w:left="209" w:hanging="495"/>
      </w:pPr>
      <w:rPr>
        <w:rFonts w:hint="default"/>
      </w:rPr>
    </w:lvl>
    <w:lvl w:ilvl="1">
      <w:start w:val="4"/>
      <w:numFmt w:val="decimal"/>
      <w:lvlText w:val="%1.%2."/>
      <w:lvlJc w:val="left"/>
      <w:pPr>
        <w:ind w:left="389" w:hanging="495"/>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974" w:hanging="720"/>
      </w:pPr>
      <w:rPr>
        <w:rFonts w:hint="default"/>
      </w:rPr>
    </w:lvl>
    <w:lvl w:ilvl="4">
      <w:start w:val="1"/>
      <w:numFmt w:val="decimal"/>
      <w:lvlText w:val="%1.%2.%3.%4.%5."/>
      <w:lvlJc w:val="left"/>
      <w:pPr>
        <w:ind w:left="1514" w:hanging="1080"/>
      </w:pPr>
      <w:rPr>
        <w:rFonts w:hint="default"/>
      </w:rPr>
    </w:lvl>
    <w:lvl w:ilvl="5">
      <w:start w:val="1"/>
      <w:numFmt w:val="decimal"/>
      <w:lvlText w:val="%1.%2.%3.%4.%5.%6."/>
      <w:lvlJc w:val="left"/>
      <w:pPr>
        <w:ind w:left="1694" w:hanging="1080"/>
      </w:pPr>
      <w:rPr>
        <w:rFonts w:hint="default"/>
      </w:rPr>
    </w:lvl>
    <w:lvl w:ilvl="6">
      <w:start w:val="1"/>
      <w:numFmt w:val="decimal"/>
      <w:lvlText w:val="%1.%2.%3.%4.%5.%6.%7."/>
      <w:lvlJc w:val="left"/>
      <w:pPr>
        <w:ind w:left="2234" w:hanging="1440"/>
      </w:pPr>
      <w:rPr>
        <w:rFonts w:hint="default"/>
      </w:rPr>
    </w:lvl>
    <w:lvl w:ilvl="7">
      <w:start w:val="1"/>
      <w:numFmt w:val="decimal"/>
      <w:lvlText w:val="%1.%2.%3.%4.%5.%6.%7.%8."/>
      <w:lvlJc w:val="left"/>
      <w:pPr>
        <w:ind w:left="2414" w:hanging="1440"/>
      </w:pPr>
      <w:rPr>
        <w:rFonts w:hint="default"/>
      </w:rPr>
    </w:lvl>
    <w:lvl w:ilvl="8">
      <w:start w:val="1"/>
      <w:numFmt w:val="decimal"/>
      <w:lvlText w:val="%1.%2.%3.%4.%5.%6.%7.%8.%9."/>
      <w:lvlJc w:val="left"/>
      <w:pPr>
        <w:ind w:left="2954" w:hanging="1800"/>
      </w:pPr>
      <w:rPr>
        <w:rFonts w:hint="default"/>
      </w:rPr>
    </w:lvl>
  </w:abstractNum>
  <w:abstractNum w:abstractNumId="3" w15:restartNumberingAfterBreak="0">
    <w:nsid w:val="03F62668"/>
    <w:multiLevelType w:val="multilevel"/>
    <w:tmpl w:val="FCAE25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D9B1598"/>
    <w:multiLevelType w:val="hybridMultilevel"/>
    <w:tmpl w:val="4E0EDBB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5" w15:restartNumberingAfterBreak="0">
    <w:nsid w:val="13CD42BC"/>
    <w:multiLevelType w:val="multilevel"/>
    <w:tmpl w:val="6CAEDA9E"/>
    <w:lvl w:ilvl="0">
      <w:start w:val="1"/>
      <w:numFmt w:val="decimal"/>
      <w:lvlText w:val="%1."/>
      <w:lvlJc w:val="left"/>
      <w:pPr>
        <w:ind w:left="720" w:hanging="360"/>
      </w:pPr>
      <w:rPr>
        <w:rFonts w:asciiTheme="minorHAnsi" w:hAnsiTheme="minorHAnsi" w:eastAsiaTheme="majorEastAsia" w:cstheme="majorBidi"/>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B652777"/>
    <w:multiLevelType w:val="hybridMultilevel"/>
    <w:tmpl w:val="9ACCF96C"/>
    <w:lvl w:ilvl="0" w:tplc="08090001">
      <w:start w:val="1"/>
      <w:numFmt w:val="bullet"/>
      <w:lvlText w:val=""/>
      <w:lvlJc w:val="left"/>
      <w:pPr>
        <w:ind w:left="1080" w:hanging="360"/>
      </w:pPr>
      <w:rPr>
        <w:rFonts w:hint="default" w:ascii="Symbol" w:hAnsi="Symbol"/>
      </w:rPr>
    </w:lvl>
    <w:lvl w:ilvl="1" w:tplc="08090003">
      <w:start w:val="1"/>
      <w:numFmt w:val="bullet"/>
      <w:lvlText w:val="o"/>
      <w:lvlJc w:val="left"/>
      <w:pPr>
        <w:ind w:left="1800" w:hanging="360"/>
      </w:pPr>
      <w:rPr>
        <w:rFonts w:hint="default" w:ascii="Courier New" w:hAnsi="Courier New" w:cs="Courier New"/>
      </w:rPr>
    </w:lvl>
    <w:lvl w:ilvl="2" w:tplc="08090005">
      <w:start w:val="1"/>
      <w:numFmt w:val="bullet"/>
      <w:lvlText w:val=""/>
      <w:lvlJc w:val="left"/>
      <w:pPr>
        <w:ind w:left="2520" w:hanging="360"/>
      </w:pPr>
      <w:rPr>
        <w:rFonts w:hint="default" w:ascii="Wingdings" w:hAnsi="Wingdings"/>
      </w:rPr>
    </w:lvl>
    <w:lvl w:ilvl="3" w:tplc="08090001">
      <w:start w:val="1"/>
      <w:numFmt w:val="bullet"/>
      <w:lvlText w:val=""/>
      <w:lvlJc w:val="left"/>
      <w:pPr>
        <w:ind w:left="3240" w:hanging="360"/>
      </w:pPr>
      <w:rPr>
        <w:rFonts w:hint="default" w:ascii="Symbol" w:hAnsi="Symbol"/>
      </w:rPr>
    </w:lvl>
    <w:lvl w:ilvl="4" w:tplc="08090003">
      <w:start w:val="1"/>
      <w:numFmt w:val="bullet"/>
      <w:lvlText w:val="o"/>
      <w:lvlJc w:val="left"/>
      <w:pPr>
        <w:ind w:left="3960" w:hanging="360"/>
      </w:pPr>
      <w:rPr>
        <w:rFonts w:hint="default" w:ascii="Courier New" w:hAnsi="Courier New" w:cs="Courier New"/>
      </w:rPr>
    </w:lvl>
    <w:lvl w:ilvl="5" w:tplc="08090005">
      <w:start w:val="1"/>
      <w:numFmt w:val="bullet"/>
      <w:lvlText w:val=""/>
      <w:lvlJc w:val="left"/>
      <w:pPr>
        <w:ind w:left="4680" w:hanging="360"/>
      </w:pPr>
      <w:rPr>
        <w:rFonts w:hint="default" w:ascii="Wingdings" w:hAnsi="Wingdings"/>
      </w:rPr>
    </w:lvl>
    <w:lvl w:ilvl="6" w:tplc="08090001">
      <w:start w:val="1"/>
      <w:numFmt w:val="bullet"/>
      <w:lvlText w:val=""/>
      <w:lvlJc w:val="left"/>
      <w:pPr>
        <w:ind w:left="5400" w:hanging="360"/>
      </w:pPr>
      <w:rPr>
        <w:rFonts w:hint="default" w:ascii="Symbol" w:hAnsi="Symbol"/>
      </w:rPr>
    </w:lvl>
    <w:lvl w:ilvl="7" w:tplc="08090003">
      <w:start w:val="1"/>
      <w:numFmt w:val="bullet"/>
      <w:lvlText w:val="o"/>
      <w:lvlJc w:val="left"/>
      <w:pPr>
        <w:ind w:left="6120" w:hanging="360"/>
      </w:pPr>
      <w:rPr>
        <w:rFonts w:hint="default" w:ascii="Courier New" w:hAnsi="Courier New" w:cs="Courier New"/>
      </w:rPr>
    </w:lvl>
    <w:lvl w:ilvl="8" w:tplc="08090005">
      <w:start w:val="1"/>
      <w:numFmt w:val="bullet"/>
      <w:lvlText w:val=""/>
      <w:lvlJc w:val="left"/>
      <w:pPr>
        <w:ind w:left="6840" w:hanging="360"/>
      </w:pPr>
      <w:rPr>
        <w:rFonts w:hint="default" w:ascii="Wingdings" w:hAnsi="Wingdings"/>
      </w:rPr>
    </w:lvl>
  </w:abstractNum>
  <w:abstractNum w:abstractNumId="7" w15:restartNumberingAfterBreak="0">
    <w:nsid w:val="1C23115E"/>
    <w:multiLevelType w:val="multilevel"/>
    <w:tmpl w:val="BCB2760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1C8E35A8"/>
    <w:multiLevelType w:val="hybridMultilevel"/>
    <w:tmpl w:val="490A6D7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9" w15:restartNumberingAfterBreak="0">
    <w:nsid w:val="2082425C"/>
    <w:multiLevelType w:val="multilevel"/>
    <w:tmpl w:val="BCB2760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20993FC3"/>
    <w:multiLevelType w:val="hybridMultilevel"/>
    <w:tmpl w:val="D1B48F50"/>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11" w15:restartNumberingAfterBreak="0">
    <w:nsid w:val="28904AD9"/>
    <w:multiLevelType w:val="hybridMultilevel"/>
    <w:tmpl w:val="1416D9CA"/>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2F685261"/>
    <w:multiLevelType w:val="multilevel"/>
    <w:tmpl w:val="7BC83A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0282849"/>
    <w:multiLevelType w:val="multilevel"/>
    <w:tmpl w:val="5120C2BC"/>
    <w:lvl w:ilvl="0">
      <w:start w:val="3"/>
      <w:numFmt w:val="decimal"/>
      <w:lvlText w:val="%1."/>
      <w:lvlJc w:val="left"/>
      <w:pPr>
        <w:ind w:left="495" w:hanging="495"/>
      </w:pPr>
      <w:rPr>
        <w:rFonts w:hint="default"/>
      </w:rPr>
    </w:lvl>
    <w:lvl w:ilvl="1">
      <w:start w:val="7"/>
      <w:numFmt w:val="decimal"/>
      <w:lvlText w:val="%1.%2."/>
      <w:lvlJc w:val="left"/>
      <w:pPr>
        <w:ind w:left="675" w:hanging="49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1A07337"/>
    <w:multiLevelType w:val="multilevel"/>
    <w:tmpl w:val="BCB276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2715E6F"/>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1290171"/>
    <w:multiLevelType w:val="multilevel"/>
    <w:tmpl w:val="7BC83A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3EB5C99"/>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99055B4"/>
    <w:multiLevelType w:val="hybridMultilevel"/>
    <w:tmpl w:val="290E61C6"/>
    <w:lvl w:ilvl="0" w:tplc="08090001">
      <w:start w:val="1"/>
      <w:numFmt w:val="bullet"/>
      <w:lvlText w:val=""/>
      <w:lvlJc w:val="left"/>
      <w:pPr>
        <w:ind w:left="1440" w:hanging="360"/>
      </w:pPr>
      <w:rPr>
        <w:rFonts w:hint="default" w:ascii="Symbol" w:hAnsi="Symbol"/>
      </w:rPr>
    </w:lvl>
    <w:lvl w:ilvl="1" w:tplc="08090003">
      <w:start w:val="1"/>
      <w:numFmt w:val="bullet"/>
      <w:lvlText w:val="o"/>
      <w:lvlJc w:val="left"/>
      <w:pPr>
        <w:ind w:left="2160" w:hanging="360"/>
      </w:pPr>
      <w:rPr>
        <w:rFonts w:hint="default" w:ascii="Courier New" w:hAnsi="Courier New" w:cs="Courier New"/>
      </w:rPr>
    </w:lvl>
    <w:lvl w:ilvl="2" w:tplc="08090005">
      <w:start w:val="1"/>
      <w:numFmt w:val="bullet"/>
      <w:lvlText w:val=""/>
      <w:lvlJc w:val="left"/>
      <w:pPr>
        <w:ind w:left="2880" w:hanging="360"/>
      </w:pPr>
      <w:rPr>
        <w:rFonts w:hint="default" w:ascii="Wingdings" w:hAnsi="Wingdings"/>
      </w:rPr>
    </w:lvl>
    <w:lvl w:ilvl="3" w:tplc="08090001">
      <w:start w:val="1"/>
      <w:numFmt w:val="bullet"/>
      <w:lvlText w:val=""/>
      <w:lvlJc w:val="left"/>
      <w:pPr>
        <w:ind w:left="3600" w:hanging="360"/>
      </w:pPr>
      <w:rPr>
        <w:rFonts w:hint="default" w:ascii="Symbol" w:hAnsi="Symbol"/>
      </w:rPr>
    </w:lvl>
    <w:lvl w:ilvl="4" w:tplc="08090003">
      <w:start w:val="1"/>
      <w:numFmt w:val="bullet"/>
      <w:lvlText w:val="o"/>
      <w:lvlJc w:val="left"/>
      <w:pPr>
        <w:ind w:left="4320" w:hanging="360"/>
      </w:pPr>
      <w:rPr>
        <w:rFonts w:hint="default" w:ascii="Courier New" w:hAnsi="Courier New" w:cs="Courier New"/>
      </w:rPr>
    </w:lvl>
    <w:lvl w:ilvl="5" w:tplc="08090005">
      <w:start w:val="1"/>
      <w:numFmt w:val="bullet"/>
      <w:lvlText w:val=""/>
      <w:lvlJc w:val="left"/>
      <w:pPr>
        <w:ind w:left="5040" w:hanging="360"/>
      </w:pPr>
      <w:rPr>
        <w:rFonts w:hint="default" w:ascii="Wingdings" w:hAnsi="Wingdings"/>
      </w:rPr>
    </w:lvl>
    <w:lvl w:ilvl="6" w:tplc="08090001">
      <w:start w:val="1"/>
      <w:numFmt w:val="bullet"/>
      <w:lvlText w:val=""/>
      <w:lvlJc w:val="left"/>
      <w:pPr>
        <w:ind w:left="5760" w:hanging="360"/>
      </w:pPr>
      <w:rPr>
        <w:rFonts w:hint="default" w:ascii="Symbol" w:hAnsi="Symbol"/>
      </w:rPr>
    </w:lvl>
    <w:lvl w:ilvl="7" w:tplc="08090003">
      <w:start w:val="1"/>
      <w:numFmt w:val="bullet"/>
      <w:lvlText w:val="o"/>
      <w:lvlJc w:val="left"/>
      <w:pPr>
        <w:ind w:left="6480" w:hanging="360"/>
      </w:pPr>
      <w:rPr>
        <w:rFonts w:hint="default" w:ascii="Courier New" w:hAnsi="Courier New" w:cs="Courier New"/>
      </w:rPr>
    </w:lvl>
    <w:lvl w:ilvl="8" w:tplc="08090005">
      <w:start w:val="1"/>
      <w:numFmt w:val="bullet"/>
      <w:lvlText w:val=""/>
      <w:lvlJc w:val="left"/>
      <w:pPr>
        <w:ind w:left="7200" w:hanging="360"/>
      </w:pPr>
      <w:rPr>
        <w:rFonts w:hint="default" w:ascii="Wingdings" w:hAnsi="Wingdings"/>
      </w:rPr>
    </w:lvl>
  </w:abstractNum>
  <w:abstractNum w:abstractNumId="19" w15:restartNumberingAfterBreak="0">
    <w:nsid w:val="49EA676A"/>
    <w:multiLevelType w:val="multilevel"/>
    <w:tmpl w:val="7BC83A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C09307E"/>
    <w:multiLevelType w:val="hybridMultilevel"/>
    <w:tmpl w:val="0696FF8A"/>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21" w15:restartNumberingAfterBreak="0">
    <w:nsid w:val="4E9D1270"/>
    <w:multiLevelType w:val="multilevel"/>
    <w:tmpl w:val="68FAA374"/>
    <w:lvl w:ilvl="0">
      <w:start w:val="6"/>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53F65A8A"/>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41A42CD"/>
    <w:multiLevelType w:val="hybridMultilevel"/>
    <w:tmpl w:val="FA02CFAA"/>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24" w15:restartNumberingAfterBreak="0">
    <w:nsid w:val="5569757B"/>
    <w:multiLevelType w:val="multilevel"/>
    <w:tmpl w:val="7BC83A18"/>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5" w15:restartNumberingAfterBreak="0">
    <w:nsid w:val="5A232F37"/>
    <w:multiLevelType w:val="hybridMultilevel"/>
    <w:tmpl w:val="052A742C"/>
    <w:lvl w:ilvl="0" w:tplc="08090001">
      <w:start w:val="1"/>
      <w:numFmt w:val="bullet"/>
      <w:lvlText w:val=""/>
      <w:lvlJc w:val="left"/>
      <w:pPr>
        <w:ind w:left="2880" w:hanging="360"/>
      </w:pPr>
      <w:rPr>
        <w:rFonts w:hint="default" w:ascii="Symbol" w:hAnsi="Symbol"/>
      </w:rPr>
    </w:lvl>
    <w:lvl w:ilvl="1" w:tplc="08090003" w:tentative="1">
      <w:start w:val="1"/>
      <w:numFmt w:val="bullet"/>
      <w:lvlText w:val="o"/>
      <w:lvlJc w:val="left"/>
      <w:pPr>
        <w:ind w:left="3600" w:hanging="360"/>
      </w:pPr>
      <w:rPr>
        <w:rFonts w:hint="default" w:ascii="Courier New" w:hAnsi="Courier New" w:cs="Courier New"/>
      </w:rPr>
    </w:lvl>
    <w:lvl w:ilvl="2" w:tplc="08090005" w:tentative="1">
      <w:start w:val="1"/>
      <w:numFmt w:val="bullet"/>
      <w:lvlText w:val=""/>
      <w:lvlJc w:val="left"/>
      <w:pPr>
        <w:ind w:left="4320" w:hanging="360"/>
      </w:pPr>
      <w:rPr>
        <w:rFonts w:hint="default" w:ascii="Wingdings" w:hAnsi="Wingdings"/>
      </w:rPr>
    </w:lvl>
    <w:lvl w:ilvl="3" w:tplc="08090001" w:tentative="1">
      <w:start w:val="1"/>
      <w:numFmt w:val="bullet"/>
      <w:lvlText w:val=""/>
      <w:lvlJc w:val="left"/>
      <w:pPr>
        <w:ind w:left="5040" w:hanging="360"/>
      </w:pPr>
      <w:rPr>
        <w:rFonts w:hint="default" w:ascii="Symbol" w:hAnsi="Symbol"/>
      </w:rPr>
    </w:lvl>
    <w:lvl w:ilvl="4" w:tplc="08090003" w:tentative="1">
      <w:start w:val="1"/>
      <w:numFmt w:val="bullet"/>
      <w:lvlText w:val="o"/>
      <w:lvlJc w:val="left"/>
      <w:pPr>
        <w:ind w:left="5760" w:hanging="360"/>
      </w:pPr>
      <w:rPr>
        <w:rFonts w:hint="default" w:ascii="Courier New" w:hAnsi="Courier New" w:cs="Courier New"/>
      </w:rPr>
    </w:lvl>
    <w:lvl w:ilvl="5" w:tplc="08090005" w:tentative="1">
      <w:start w:val="1"/>
      <w:numFmt w:val="bullet"/>
      <w:lvlText w:val=""/>
      <w:lvlJc w:val="left"/>
      <w:pPr>
        <w:ind w:left="6480" w:hanging="360"/>
      </w:pPr>
      <w:rPr>
        <w:rFonts w:hint="default" w:ascii="Wingdings" w:hAnsi="Wingdings"/>
      </w:rPr>
    </w:lvl>
    <w:lvl w:ilvl="6" w:tplc="08090001" w:tentative="1">
      <w:start w:val="1"/>
      <w:numFmt w:val="bullet"/>
      <w:lvlText w:val=""/>
      <w:lvlJc w:val="left"/>
      <w:pPr>
        <w:ind w:left="7200" w:hanging="360"/>
      </w:pPr>
      <w:rPr>
        <w:rFonts w:hint="default" w:ascii="Symbol" w:hAnsi="Symbol"/>
      </w:rPr>
    </w:lvl>
    <w:lvl w:ilvl="7" w:tplc="08090003" w:tentative="1">
      <w:start w:val="1"/>
      <w:numFmt w:val="bullet"/>
      <w:lvlText w:val="o"/>
      <w:lvlJc w:val="left"/>
      <w:pPr>
        <w:ind w:left="7920" w:hanging="360"/>
      </w:pPr>
      <w:rPr>
        <w:rFonts w:hint="default" w:ascii="Courier New" w:hAnsi="Courier New" w:cs="Courier New"/>
      </w:rPr>
    </w:lvl>
    <w:lvl w:ilvl="8" w:tplc="08090005" w:tentative="1">
      <w:start w:val="1"/>
      <w:numFmt w:val="bullet"/>
      <w:lvlText w:val=""/>
      <w:lvlJc w:val="left"/>
      <w:pPr>
        <w:ind w:left="8640" w:hanging="360"/>
      </w:pPr>
      <w:rPr>
        <w:rFonts w:hint="default" w:ascii="Wingdings" w:hAnsi="Wingdings"/>
      </w:rPr>
    </w:lvl>
  </w:abstractNum>
  <w:abstractNum w:abstractNumId="26" w15:restartNumberingAfterBreak="0">
    <w:nsid w:val="5CED3029"/>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E511652"/>
    <w:multiLevelType w:val="multilevel"/>
    <w:tmpl w:val="7BC83A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612A63E2"/>
    <w:multiLevelType w:val="multilevel"/>
    <w:tmpl w:val="074ADD98"/>
    <w:lvl w:ilvl="0">
      <w:start w:val="4"/>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15:restartNumberingAfterBreak="0">
    <w:nsid w:val="61AB1CE8"/>
    <w:multiLevelType w:val="multilevel"/>
    <w:tmpl w:val="0E6EDF66"/>
    <w:lvl w:ilvl="0">
      <w:start w:val="7"/>
      <w:numFmt w:val="decimal"/>
      <w:lvlText w:val="%1."/>
      <w:lvlJc w:val="left"/>
      <w:pPr>
        <w:ind w:left="495" w:hanging="495"/>
      </w:pPr>
      <w:rPr>
        <w:rFonts w:hint="default"/>
      </w:rPr>
    </w:lvl>
    <w:lvl w:ilvl="1">
      <w:start w:val="1"/>
      <w:numFmt w:val="decimal"/>
      <w:lvlText w:val="%1.%2."/>
      <w:lvlJc w:val="left"/>
      <w:pPr>
        <w:ind w:left="675" w:hanging="495"/>
      </w:pPr>
      <w:rPr>
        <w:rFonts w:hint="default"/>
        <w:strike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6AA50C07"/>
    <w:multiLevelType w:val="hybridMultilevel"/>
    <w:tmpl w:val="1DD24684"/>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31" w15:restartNumberingAfterBreak="0">
    <w:nsid w:val="6C0E1F26"/>
    <w:multiLevelType w:val="hybridMultilevel"/>
    <w:tmpl w:val="552A9D86"/>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2" w15:restartNumberingAfterBreak="0">
    <w:nsid w:val="702919D1"/>
    <w:multiLevelType w:val="hybridMultilevel"/>
    <w:tmpl w:val="904E943A"/>
    <w:lvl w:ilvl="0" w:tplc="E49842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18F397D"/>
    <w:multiLevelType w:val="multilevel"/>
    <w:tmpl w:val="91FC0980"/>
    <w:lvl w:ilvl="0">
      <w:start w:val="3"/>
      <w:numFmt w:val="decimal"/>
      <w:lvlText w:val="%1."/>
      <w:lvlJc w:val="left"/>
      <w:pPr>
        <w:ind w:left="495" w:hanging="495"/>
      </w:pPr>
      <w:rPr>
        <w:rFonts w:hint="default"/>
      </w:rPr>
    </w:lvl>
    <w:lvl w:ilvl="1">
      <w:start w:val="8"/>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793E1AF4"/>
    <w:multiLevelType w:val="hybridMultilevel"/>
    <w:tmpl w:val="6B9474BE"/>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35" w15:restartNumberingAfterBreak="0">
    <w:nsid w:val="7EFB283C"/>
    <w:multiLevelType w:val="hybridMultilevel"/>
    <w:tmpl w:val="8B1E7220"/>
    <w:lvl w:ilvl="0" w:tplc="08090001">
      <w:start w:val="1"/>
      <w:numFmt w:val="bullet"/>
      <w:lvlText w:val=""/>
      <w:lvlJc w:val="left"/>
      <w:pPr>
        <w:ind w:left="1800" w:hanging="360"/>
      </w:pPr>
      <w:rPr>
        <w:rFonts w:hint="default" w:ascii="Symbol" w:hAnsi="Symbol"/>
      </w:rPr>
    </w:lvl>
    <w:lvl w:ilvl="1" w:tplc="08090003" w:tentative="1">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36" w15:restartNumberingAfterBreak="0">
    <w:nsid w:val="7F46773D"/>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7F9262DF"/>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604964683">
    <w:abstractNumId w:val="0"/>
  </w:num>
  <w:num w:numId="2" w16cid:durableId="256448224">
    <w:abstractNumId w:val="8"/>
  </w:num>
  <w:num w:numId="3" w16cid:durableId="911310153">
    <w:abstractNumId w:val="3"/>
  </w:num>
  <w:num w:numId="4" w16cid:durableId="1206795780">
    <w:abstractNumId w:val="10"/>
  </w:num>
  <w:num w:numId="5" w16cid:durableId="486940987">
    <w:abstractNumId w:val="30"/>
  </w:num>
  <w:num w:numId="6" w16cid:durableId="2047638157">
    <w:abstractNumId w:val="23"/>
  </w:num>
  <w:num w:numId="7" w16cid:durableId="1563102469">
    <w:abstractNumId w:val="13"/>
  </w:num>
  <w:num w:numId="8" w16cid:durableId="906037304">
    <w:abstractNumId w:val="28"/>
  </w:num>
  <w:num w:numId="9" w16cid:durableId="1214655820">
    <w:abstractNumId w:val="29"/>
  </w:num>
  <w:num w:numId="10" w16cid:durableId="1523281570">
    <w:abstractNumId w:val="2"/>
  </w:num>
  <w:num w:numId="11" w16cid:durableId="512065441">
    <w:abstractNumId w:val="33"/>
  </w:num>
  <w:num w:numId="12" w16cid:durableId="709233717">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88890867">
    <w:abstractNumId w:val="17"/>
  </w:num>
  <w:num w:numId="14" w16cid:durableId="1311711435">
    <w:abstractNumId w:val="22"/>
  </w:num>
  <w:num w:numId="15" w16cid:durableId="2138601367">
    <w:abstractNumId w:val="36"/>
  </w:num>
  <w:num w:numId="16" w16cid:durableId="1911882205">
    <w:abstractNumId w:val="34"/>
  </w:num>
  <w:num w:numId="17" w16cid:durableId="615526859">
    <w:abstractNumId w:val="25"/>
  </w:num>
  <w:num w:numId="18" w16cid:durableId="316301369">
    <w:abstractNumId w:val="20"/>
  </w:num>
  <w:num w:numId="19" w16cid:durableId="91821477">
    <w:abstractNumId w:val="35"/>
  </w:num>
  <w:num w:numId="20" w16cid:durableId="792797101">
    <w:abstractNumId w:val="26"/>
  </w:num>
  <w:num w:numId="21" w16cid:durableId="649285041">
    <w:abstractNumId w:val="15"/>
  </w:num>
  <w:num w:numId="22" w16cid:durableId="258569207">
    <w:abstractNumId w:val="37"/>
  </w:num>
  <w:num w:numId="23" w16cid:durableId="97802276">
    <w:abstractNumId w:val="1"/>
  </w:num>
  <w:num w:numId="24" w16cid:durableId="716244810">
    <w:abstractNumId w:val="1"/>
  </w:num>
  <w:num w:numId="25" w16cid:durableId="787698724">
    <w:abstractNumId w:val="7"/>
  </w:num>
  <w:num w:numId="26" w16cid:durableId="879902795">
    <w:abstractNumId w:val="18"/>
  </w:num>
  <w:num w:numId="27" w16cid:durableId="14921413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1625503">
    <w:abstractNumId w:val="6"/>
  </w:num>
  <w:num w:numId="29" w16cid:durableId="7081920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3525672">
    <w:abstractNumId w:val="11"/>
  </w:num>
  <w:num w:numId="31" w16cid:durableId="559825661">
    <w:abstractNumId w:val="6"/>
  </w:num>
  <w:num w:numId="32" w16cid:durableId="1194030885">
    <w:abstractNumId w:val="9"/>
  </w:num>
  <w:num w:numId="33" w16cid:durableId="749085962">
    <w:abstractNumId w:val="14"/>
  </w:num>
  <w:num w:numId="34" w16cid:durableId="430013396">
    <w:abstractNumId w:val="12"/>
  </w:num>
  <w:num w:numId="35" w16cid:durableId="1944653466">
    <w:abstractNumId w:val="24"/>
  </w:num>
  <w:num w:numId="36" w16cid:durableId="1840192038">
    <w:abstractNumId w:val="16"/>
  </w:num>
  <w:num w:numId="37" w16cid:durableId="1548180844">
    <w:abstractNumId w:val="27"/>
  </w:num>
  <w:num w:numId="38" w16cid:durableId="1368801482">
    <w:abstractNumId w:val="19"/>
  </w:num>
  <w:num w:numId="39" w16cid:durableId="1848211257">
    <w:abstractNumId w:val="32"/>
  </w:num>
  <w:num w:numId="40" w16cid:durableId="17705338">
    <w:abstractNumId w:val="21"/>
  </w:num>
  <w:num w:numId="41" w16cid:durableId="2059239290">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proofState w:spelling="clean" w:grammar="dirty"/>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377"/>
    <w:rsid w:val="0000175A"/>
    <w:rsid w:val="00057088"/>
    <w:rsid w:val="00057EA0"/>
    <w:rsid w:val="00061F28"/>
    <w:rsid w:val="000772D9"/>
    <w:rsid w:val="000922ED"/>
    <w:rsid w:val="000B335C"/>
    <w:rsid w:val="000C2CEE"/>
    <w:rsid w:val="000F1640"/>
    <w:rsid w:val="00105C98"/>
    <w:rsid w:val="001128E4"/>
    <w:rsid w:val="0011292F"/>
    <w:rsid w:val="001165C2"/>
    <w:rsid w:val="0011735C"/>
    <w:rsid w:val="0012100D"/>
    <w:rsid w:val="001261C6"/>
    <w:rsid w:val="00134A0C"/>
    <w:rsid w:val="0013568B"/>
    <w:rsid w:val="0014560B"/>
    <w:rsid w:val="001522D0"/>
    <w:rsid w:val="001654A4"/>
    <w:rsid w:val="0017154A"/>
    <w:rsid w:val="001736A9"/>
    <w:rsid w:val="00180D55"/>
    <w:rsid w:val="001877E2"/>
    <w:rsid w:val="00187D25"/>
    <w:rsid w:val="00195C5B"/>
    <w:rsid w:val="001A6997"/>
    <w:rsid w:val="001B09E1"/>
    <w:rsid w:val="001B6B1B"/>
    <w:rsid w:val="001C59B5"/>
    <w:rsid w:val="001D4DD9"/>
    <w:rsid w:val="001D5CDC"/>
    <w:rsid w:val="001E1A96"/>
    <w:rsid w:val="001E5A44"/>
    <w:rsid w:val="001F112C"/>
    <w:rsid w:val="001F7E04"/>
    <w:rsid w:val="00223224"/>
    <w:rsid w:val="00226F61"/>
    <w:rsid w:val="00227A9A"/>
    <w:rsid w:val="00242E9A"/>
    <w:rsid w:val="00247F30"/>
    <w:rsid w:val="00267FC2"/>
    <w:rsid w:val="00272C51"/>
    <w:rsid w:val="002742E8"/>
    <w:rsid w:val="002819BF"/>
    <w:rsid w:val="00283217"/>
    <w:rsid w:val="002922FD"/>
    <w:rsid w:val="002A2A61"/>
    <w:rsid w:val="002A3299"/>
    <w:rsid w:val="002B6CF3"/>
    <w:rsid w:val="002C6CED"/>
    <w:rsid w:val="002D4A2B"/>
    <w:rsid w:val="002D4A31"/>
    <w:rsid w:val="002D522F"/>
    <w:rsid w:val="002E66FD"/>
    <w:rsid w:val="002F66D2"/>
    <w:rsid w:val="00303C8B"/>
    <w:rsid w:val="00312094"/>
    <w:rsid w:val="00315709"/>
    <w:rsid w:val="0031682D"/>
    <w:rsid w:val="00324377"/>
    <w:rsid w:val="003367C8"/>
    <w:rsid w:val="00351C10"/>
    <w:rsid w:val="00360165"/>
    <w:rsid w:val="00366651"/>
    <w:rsid w:val="00375A00"/>
    <w:rsid w:val="00380E93"/>
    <w:rsid w:val="003833AF"/>
    <w:rsid w:val="003A2807"/>
    <w:rsid w:val="003A4333"/>
    <w:rsid w:val="003C14DB"/>
    <w:rsid w:val="003C207D"/>
    <w:rsid w:val="003D2C31"/>
    <w:rsid w:val="003E43E3"/>
    <w:rsid w:val="003E50A7"/>
    <w:rsid w:val="003F389C"/>
    <w:rsid w:val="00405738"/>
    <w:rsid w:val="00420B51"/>
    <w:rsid w:val="004243B9"/>
    <w:rsid w:val="00431008"/>
    <w:rsid w:val="00432ABD"/>
    <w:rsid w:val="004538A2"/>
    <w:rsid w:val="004559CA"/>
    <w:rsid w:val="004644FA"/>
    <w:rsid w:val="00464BAC"/>
    <w:rsid w:val="00465D7B"/>
    <w:rsid w:val="004959DD"/>
    <w:rsid w:val="004A38F1"/>
    <w:rsid w:val="004B6630"/>
    <w:rsid w:val="004C682C"/>
    <w:rsid w:val="004D2941"/>
    <w:rsid w:val="004D4F08"/>
    <w:rsid w:val="004E2F99"/>
    <w:rsid w:val="004F7759"/>
    <w:rsid w:val="00504543"/>
    <w:rsid w:val="005134E4"/>
    <w:rsid w:val="00550352"/>
    <w:rsid w:val="00554EDD"/>
    <w:rsid w:val="00555CD2"/>
    <w:rsid w:val="00596A41"/>
    <w:rsid w:val="005E2DC8"/>
    <w:rsid w:val="006045DB"/>
    <w:rsid w:val="0061210E"/>
    <w:rsid w:val="00627637"/>
    <w:rsid w:val="006606B7"/>
    <w:rsid w:val="00666B60"/>
    <w:rsid w:val="0066704E"/>
    <w:rsid w:val="0067597C"/>
    <w:rsid w:val="006816AB"/>
    <w:rsid w:val="0068423F"/>
    <w:rsid w:val="006A24EE"/>
    <w:rsid w:val="006B6D83"/>
    <w:rsid w:val="006C6EAE"/>
    <w:rsid w:val="006C6F07"/>
    <w:rsid w:val="006D307F"/>
    <w:rsid w:val="006F6F39"/>
    <w:rsid w:val="007171CA"/>
    <w:rsid w:val="00734E3D"/>
    <w:rsid w:val="00737F8C"/>
    <w:rsid w:val="00753C44"/>
    <w:rsid w:val="00793789"/>
    <w:rsid w:val="007C159F"/>
    <w:rsid w:val="007C60CB"/>
    <w:rsid w:val="007F5304"/>
    <w:rsid w:val="00806C25"/>
    <w:rsid w:val="00812833"/>
    <w:rsid w:val="008379E1"/>
    <w:rsid w:val="00840503"/>
    <w:rsid w:val="00856C5E"/>
    <w:rsid w:val="00862765"/>
    <w:rsid w:val="008764CE"/>
    <w:rsid w:val="00897C9D"/>
    <w:rsid w:val="00902CAE"/>
    <w:rsid w:val="009040AC"/>
    <w:rsid w:val="00907146"/>
    <w:rsid w:val="00917404"/>
    <w:rsid w:val="00927FF4"/>
    <w:rsid w:val="00943455"/>
    <w:rsid w:val="00957833"/>
    <w:rsid w:val="00981AA6"/>
    <w:rsid w:val="009837A7"/>
    <w:rsid w:val="009866E6"/>
    <w:rsid w:val="009A4007"/>
    <w:rsid w:val="009A7207"/>
    <w:rsid w:val="009B049B"/>
    <w:rsid w:val="009B5F8B"/>
    <w:rsid w:val="009D42F9"/>
    <w:rsid w:val="00A10F33"/>
    <w:rsid w:val="00A128F1"/>
    <w:rsid w:val="00A134FF"/>
    <w:rsid w:val="00A16C4C"/>
    <w:rsid w:val="00A228EA"/>
    <w:rsid w:val="00A27C50"/>
    <w:rsid w:val="00A7147C"/>
    <w:rsid w:val="00A73C08"/>
    <w:rsid w:val="00A74D07"/>
    <w:rsid w:val="00A83367"/>
    <w:rsid w:val="00A83842"/>
    <w:rsid w:val="00A909CE"/>
    <w:rsid w:val="00A91C92"/>
    <w:rsid w:val="00A974F9"/>
    <w:rsid w:val="00AC6EEF"/>
    <w:rsid w:val="00AF5D69"/>
    <w:rsid w:val="00B01008"/>
    <w:rsid w:val="00B10B86"/>
    <w:rsid w:val="00B17078"/>
    <w:rsid w:val="00B22CF7"/>
    <w:rsid w:val="00B4231C"/>
    <w:rsid w:val="00B53FE7"/>
    <w:rsid w:val="00B71C5A"/>
    <w:rsid w:val="00B7318B"/>
    <w:rsid w:val="00B76CA8"/>
    <w:rsid w:val="00B86263"/>
    <w:rsid w:val="00B93D8E"/>
    <w:rsid w:val="00BD50C4"/>
    <w:rsid w:val="00C071C7"/>
    <w:rsid w:val="00C12C36"/>
    <w:rsid w:val="00C12F35"/>
    <w:rsid w:val="00C13EF1"/>
    <w:rsid w:val="00C155AF"/>
    <w:rsid w:val="00C52D61"/>
    <w:rsid w:val="00C62932"/>
    <w:rsid w:val="00C64358"/>
    <w:rsid w:val="00C76706"/>
    <w:rsid w:val="00C95697"/>
    <w:rsid w:val="00CB1B36"/>
    <w:rsid w:val="00CD5096"/>
    <w:rsid w:val="00D05672"/>
    <w:rsid w:val="00D11836"/>
    <w:rsid w:val="00D15622"/>
    <w:rsid w:val="00D23E42"/>
    <w:rsid w:val="00D25A80"/>
    <w:rsid w:val="00D41910"/>
    <w:rsid w:val="00D46342"/>
    <w:rsid w:val="00D65EFE"/>
    <w:rsid w:val="00D76887"/>
    <w:rsid w:val="00DB5AF9"/>
    <w:rsid w:val="00DD18C5"/>
    <w:rsid w:val="00DD2ED8"/>
    <w:rsid w:val="00DD4FDB"/>
    <w:rsid w:val="00DE0A39"/>
    <w:rsid w:val="00DE3D40"/>
    <w:rsid w:val="00DE6106"/>
    <w:rsid w:val="00DF74B1"/>
    <w:rsid w:val="00E02004"/>
    <w:rsid w:val="00E04943"/>
    <w:rsid w:val="00E05711"/>
    <w:rsid w:val="00E304BC"/>
    <w:rsid w:val="00E3435B"/>
    <w:rsid w:val="00E50494"/>
    <w:rsid w:val="00E54C87"/>
    <w:rsid w:val="00E862F0"/>
    <w:rsid w:val="00E92583"/>
    <w:rsid w:val="00E929AB"/>
    <w:rsid w:val="00EA4407"/>
    <w:rsid w:val="00EB2072"/>
    <w:rsid w:val="00EB412C"/>
    <w:rsid w:val="00EB532A"/>
    <w:rsid w:val="00ED6C8C"/>
    <w:rsid w:val="00EF5D68"/>
    <w:rsid w:val="00F021F6"/>
    <w:rsid w:val="00F02A7E"/>
    <w:rsid w:val="00F04798"/>
    <w:rsid w:val="00F05C7C"/>
    <w:rsid w:val="00F32086"/>
    <w:rsid w:val="00F43B96"/>
    <w:rsid w:val="00F50532"/>
    <w:rsid w:val="00F5150C"/>
    <w:rsid w:val="00F51BB0"/>
    <w:rsid w:val="00F556FB"/>
    <w:rsid w:val="00F95B80"/>
    <w:rsid w:val="00FA2935"/>
    <w:rsid w:val="00FC1627"/>
    <w:rsid w:val="00FC78CC"/>
    <w:rsid w:val="00FD29B1"/>
    <w:rsid w:val="00FE2E08"/>
    <w:rsid w:val="00FE6963"/>
    <w:rsid w:val="711D64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D3733"/>
  <w15:docId w15:val="{11D01BE3-8658-4C0E-ACBF-D20A08A175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E05711"/>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E05711"/>
    <w:pPr>
      <w:keepNext/>
      <w:keepLines/>
      <w:spacing w:before="200" w:after="0"/>
      <w:outlineLvl w:val="1"/>
    </w:pPr>
    <w:rPr>
      <w:rFonts w:eastAsiaTheme="majorEastAsia" w:cstheme="majorBidi"/>
      <w:b/>
      <w:bCs/>
      <w:i/>
      <w:sz w:val="24"/>
      <w:szCs w:val="26"/>
    </w:rPr>
  </w:style>
  <w:style w:type="paragraph" w:styleId="Heading3">
    <w:name w:val="heading 3"/>
    <w:basedOn w:val="Normal"/>
    <w:next w:val="Normal"/>
    <w:link w:val="Heading3Char"/>
    <w:uiPriority w:val="9"/>
    <w:semiHidden/>
    <w:unhideWhenUsed/>
    <w:qFormat/>
    <w:rsid w:val="00D15622"/>
    <w:pPr>
      <w:keepNext/>
      <w:keepLines/>
      <w:spacing w:before="200" w:after="0"/>
      <w:outlineLvl w:val="2"/>
    </w:pPr>
    <w:rPr>
      <w:rFonts w:asciiTheme="majorHAnsi" w:hAnsiTheme="majorHAnsi" w:eastAsiaTheme="majorEastAsia" w:cstheme="majorBidi"/>
      <w:b/>
      <w:bCs/>
      <w:color w:val="4F81BD" w:themeColor="accent1"/>
    </w:rPr>
  </w:style>
  <w:style w:type="paragraph" w:styleId="Heading5">
    <w:name w:val="heading 5"/>
    <w:basedOn w:val="Normal"/>
    <w:next w:val="Normal"/>
    <w:link w:val="Heading5Char"/>
    <w:uiPriority w:val="9"/>
    <w:semiHidden/>
    <w:unhideWhenUsed/>
    <w:qFormat/>
    <w:rsid w:val="00D15622"/>
    <w:pPr>
      <w:keepNext/>
      <w:keepLines/>
      <w:spacing w:before="200" w:after="0"/>
      <w:outlineLvl w:val="4"/>
    </w:pPr>
    <w:rPr>
      <w:rFonts w:asciiTheme="majorHAnsi" w:hAnsiTheme="majorHAnsi" w:eastAsiaTheme="majorEastAsia" w:cstheme="majorBidi"/>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32437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E05711"/>
    <w:rPr>
      <w:rFonts w:eastAsiaTheme="majorEastAsia" w:cstheme="majorBidi"/>
      <w:b/>
      <w:bCs/>
      <w:sz w:val="28"/>
      <w:szCs w:val="28"/>
    </w:rPr>
  </w:style>
  <w:style w:type="character" w:styleId="Heading2Char" w:customStyle="1">
    <w:name w:val="Heading 2 Char"/>
    <w:basedOn w:val="DefaultParagraphFont"/>
    <w:link w:val="Heading2"/>
    <w:uiPriority w:val="9"/>
    <w:rsid w:val="00E05711"/>
    <w:rPr>
      <w:rFonts w:eastAsiaTheme="majorEastAsia" w:cstheme="majorBidi"/>
      <w:b/>
      <w:bCs/>
      <w:i/>
      <w:sz w:val="24"/>
      <w:szCs w:val="26"/>
    </w:rPr>
  </w:style>
  <w:style w:type="paragraph" w:styleId="ListParagraph">
    <w:name w:val="List Paragraph"/>
    <w:basedOn w:val="Normal"/>
    <w:uiPriority w:val="34"/>
    <w:qFormat/>
    <w:rsid w:val="00E05711"/>
    <w:pPr>
      <w:ind w:left="720"/>
      <w:contextualSpacing/>
    </w:pPr>
  </w:style>
  <w:style w:type="paragraph" w:styleId="BalloonText">
    <w:name w:val="Balloon Text"/>
    <w:basedOn w:val="Normal"/>
    <w:link w:val="BalloonTextChar"/>
    <w:uiPriority w:val="99"/>
    <w:semiHidden/>
    <w:unhideWhenUsed/>
    <w:rsid w:val="00A128F1"/>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28F1"/>
    <w:rPr>
      <w:rFonts w:ascii="Tahoma" w:hAnsi="Tahoma" w:cs="Tahoma"/>
      <w:sz w:val="16"/>
      <w:szCs w:val="16"/>
    </w:rPr>
  </w:style>
  <w:style w:type="paragraph" w:styleId="Header">
    <w:name w:val="header"/>
    <w:basedOn w:val="Normal"/>
    <w:link w:val="HeaderChar"/>
    <w:uiPriority w:val="99"/>
    <w:unhideWhenUsed/>
    <w:rsid w:val="00DD4FDB"/>
    <w:pPr>
      <w:tabs>
        <w:tab w:val="center" w:pos="4513"/>
        <w:tab w:val="right" w:pos="9026"/>
      </w:tabs>
      <w:spacing w:after="0" w:line="240" w:lineRule="auto"/>
    </w:pPr>
  </w:style>
  <w:style w:type="character" w:styleId="HeaderChar" w:customStyle="1">
    <w:name w:val="Header Char"/>
    <w:basedOn w:val="DefaultParagraphFont"/>
    <w:link w:val="Header"/>
    <w:uiPriority w:val="99"/>
    <w:rsid w:val="00DD4FDB"/>
  </w:style>
  <w:style w:type="paragraph" w:styleId="Footer">
    <w:name w:val="footer"/>
    <w:basedOn w:val="Normal"/>
    <w:link w:val="FooterChar"/>
    <w:uiPriority w:val="99"/>
    <w:unhideWhenUsed/>
    <w:rsid w:val="00DD4FDB"/>
    <w:pPr>
      <w:tabs>
        <w:tab w:val="center" w:pos="4513"/>
        <w:tab w:val="right" w:pos="9026"/>
      </w:tabs>
      <w:spacing w:after="0" w:line="240" w:lineRule="auto"/>
    </w:pPr>
  </w:style>
  <w:style w:type="character" w:styleId="FooterChar" w:customStyle="1">
    <w:name w:val="Footer Char"/>
    <w:basedOn w:val="DefaultParagraphFont"/>
    <w:link w:val="Footer"/>
    <w:uiPriority w:val="99"/>
    <w:rsid w:val="00DD4FDB"/>
  </w:style>
  <w:style w:type="character" w:styleId="CommentReference">
    <w:name w:val="annotation reference"/>
    <w:basedOn w:val="DefaultParagraphFont"/>
    <w:uiPriority w:val="99"/>
    <w:semiHidden/>
    <w:unhideWhenUsed/>
    <w:rsid w:val="0017154A"/>
    <w:rPr>
      <w:sz w:val="16"/>
      <w:szCs w:val="16"/>
    </w:rPr>
  </w:style>
  <w:style w:type="paragraph" w:styleId="CommentText">
    <w:name w:val="annotation text"/>
    <w:basedOn w:val="Normal"/>
    <w:link w:val="CommentTextChar"/>
    <w:uiPriority w:val="99"/>
    <w:semiHidden/>
    <w:unhideWhenUsed/>
    <w:rsid w:val="0017154A"/>
    <w:pPr>
      <w:spacing w:line="240" w:lineRule="auto"/>
    </w:pPr>
    <w:rPr>
      <w:sz w:val="20"/>
      <w:szCs w:val="20"/>
    </w:rPr>
  </w:style>
  <w:style w:type="character" w:styleId="CommentTextChar" w:customStyle="1">
    <w:name w:val="Comment Text Char"/>
    <w:basedOn w:val="DefaultParagraphFont"/>
    <w:link w:val="CommentText"/>
    <w:uiPriority w:val="99"/>
    <w:semiHidden/>
    <w:rsid w:val="0017154A"/>
    <w:rPr>
      <w:sz w:val="20"/>
      <w:szCs w:val="20"/>
    </w:rPr>
  </w:style>
  <w:style w:type="paragraph" w:styleId="CommentSubject">
    <w:name w:val="annotation subject"/>
    <w:basedOn w:val="CommentText"/>
    <w:next w:val="CommentText"/>
    <w:link w:val="CommentSubjectChar"/>
    <w:uiPriority w:val="99"/>
    <w:semiHidden/>
    <w:unhideWhenUsed/>
    <w:rsid w:val="0017154A"/>
    <w:rPr>
      <w:b/>
      <w:bCs/>
    </w:rPr>
  </w:style>
  <w:style w:type="character" w:styleId="CommentSubjectChar" w:customStyle="1">
    <w:name w:val="Comment Subject Char"/>
    <w:basedOn w:val="CommentTextChar"/>
    <w:link w:val="CommentSubject"/>
    <w:uiPriority w:val="99"/>
    <w:semiHidden/>
    <w:rsid w:val="0017154A"/>
    <w:rPr>
      <w:b/>
      <w:bCs/>
      <w:sz w:val="20"/>
      <w:szCs w:val="20"/>
    </w:rPr>
  </w:style>
  <w:style w:type="paragraph" w:styleId="TOCHeading">
    <w:name w:val="TOC Heading"/>
    <w:basedOn w:val="Heading1"/>
    <w:next w:val="Normal"/>
    <w:uiPriority w:val="39"/>
    <w:semiHidden/>
    <w:unhideWhenUsed/>
    <w:qFormat/>
    <w:rsid w:val="001654A4"/>
    <w:pPr>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1654A4"/>
    <w:pPr>
      <w:spacing w:after="100"/>
    </w:pPr>
  </w:style>
  <w:style w:type="paragraph" w:styleId="TOC2">
    <w:name w:val="toc 2"/>
    <w:basedOn w:val="Normal"/>
    <w:next w:val="Normal"/>
    <w:autoRedefine/>
    <w:uiPriority w:val="39"/>
    <w:unhideWhenUsed/>
    <w:rsid w:val="001654A4"/>
    <w:pPr>
      <w:spacing w:after="100"/>
      <w:ind w:left="220"/>
    </w:pPr>
  </w:style>
  <w:style w:type="character" w:styleId="Hyperlink">
    <w:name w:val="Hyperlink"/>
    <w:basedOn w:val="DefaultParagraphFont"/>
    <w:uiPriority w:val="99"/>
    <w:unhideWhenUsed/>
    <w:rsid w:val="001654A4"/>
    <w:rPr>
      <w:color w:val="0000FF" w:themeColor="hyperlink"/>
      <w:u w:val="single"/>
    </w:rPr>
  </w:style>
  <w:style w:type="paragraph" w:styleId="NoSpacing">
    <w:name w:val="No Spacing"/>
    <w:link w:val="NoSpacingChar"/>
    <w:uiPriority w:val="1"/>
    <w:qFormat/>
    <w:rsid w:val="00F51BB0"/>
    <w:pPr>
      <w:spacing w:after="0" w:line="240" w:lineRule="auto"/>
    </w:pPr>
    <w:rPr>
      <w:rFonts w:eastAsiaTheme="minorEastAsia"/>
      <w:lang w:val="en-US" w:eastAsia="ja-JP"/>
    </w:rPr>
  </w:style>
  <w:style w:type="character" w:styleId="NoSpacingChar" w:customStyle="1">
    <w:name w:val="No Spacing Char"/>
    <w:basedOn w:val="DefaultParagraphFont"/>
    <w:link w:val="NoSpacing"/>
    <w:uiPriority w:val="1"/>
    <w:rsid w:val="00F51BB0"/>
    <w:rPr>
      <w:rFonts w:eastAsiaTheme="minorEastAsia"/>
      <w:lang w:val="en-US" w:eastAsia="ja-JP"/>
    </w:rPr>
  </w:style>
  <w:style w:type="character" w:styleId="Heading3Char" w:customStyle="1">
    <w:name w:val="Heading 3 Char"/>
    <w:basedOn w:val="DefaultParagraphFont"/>
    <w:link w:val="Heading3"/>
    <w:uiPriority w:val="9"/>
    <w:semiHidden/>
    <w:rsid w:val="00D15622"/>
    <w:rPr>
      <w:rFonts w:asciiTheme="majorHAnsi" w:hAnsiTheme="majorHAnsi" w:eastAsiaTheme="majorEastAsia" w:cstheme="majorBidi"/>
      <w:b/>
      <w:bCs/>
      <w:color w:val="4F81BD" w:themeColor="accent1"/>
    </w:rPr>
  </w:style>
  <w:style w:type="character" w:styleId="Heading5Char" w:customStyle="1">
    <w:name w:val="Heading 5 Char"/>
    <w:basedOn w:val="DefaultParagraphFont"/>
    <w:link w:val="Heading5"/>
    <w:uiPriority w:val="9"/>
    <w:semiHidden/>
    <w:rsid w:val="00D15622"/>
    <w:rPr>
      <w:rFonts w:asciiTheme="majorHAnsi" w:hAnsiTheme="majorHAnsi" w:eastAsiaTheme="majorEastAsia" w:cstheme="majorBidi"/>
      <w:color w:val="243F60" w:themeColor="accent1" w:themeShade="7F"/>
    </w:rPr>
  </w:style>
  <w:style w:type="paragraph" w:styleId="Revision">
    <w:name w:val="Revision"/>
    <w:hidden/>
    <w:uiPriority w:val="99"/>
    <w:semiHidden/>
    <w:rsid w:val="009B049B"/>
    <w:pPr>
      <w:spacing w:after="0" w:line="240" w:lineRule="auto"/>
    </w:pPr>
  </w:style>
  <w:style w:type="character" w:styleId="normaltextrun" w:customStyle="1">
    <w:name w:val="normaltextrun"/>
    <w:basedOn w:val="DefaultParagraphFont"/>
    <w:rsid w:val="00555CD2"/>
  </w:style>
  <w:style w:type="character" w:styleId="eop" w:customStyle="1">
    <w:name w:val="eop"/>
    <w:basedOn w:val="DefaultParagraphFont"/>
    <w:rsid w:val="0055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54602">
      <w:bodyDiv w:val="1"/>
      <w:marLeft w:val="0"/>
      <w:marRight w:val="0"/>
      <w:marTop w:val="0"/>
      <w:marBottom w:val="0"/>
      <w:divBdr>
        <w:top w:val="none" w:sz="0" w:space="0" w:color="auto"/>
        <w:left w:val="none" w:sz="0" w:space="0" w:color="auto"/>
        <w:bottom w:val="none" w:sz="0" w:space="0" w:color="auto"/>
        <w:right w:val="none" w:sz="0" w:space="0" w:color="auto"/>
      </w:divBdr>
    </w:div>
    <w:div w:id="562641977">
      <w:bodyDiv w:val="1"/>
      <w:marLeft w:val="0"/>
      <w:marRight w:val="0"/>
      <w:marTop w:val="0"/>
      <w:marBottom w:val="0"/>
      <w:divBdr>
        <w:top w:val="none" w:sz="0" w:space="0" w:color="auto"/>
        <w:left w:val="none" w:sz="0" w:space="0" w:color="auto"/>
        <w:bottom w:val="none" w:sz="0" w:space="0" w:color="auto"/>
        <w:right w:val="none" w:sz="0" w:space="0" w:color="auto"/>
      </w:divBdr>
    </w:div>
    <w:div w:id="814493864">
      <w:bodyDiv w:val="1"/>
      <w:marLeft w:val="0"/>
      <w:marRight w:val="0"/>
      <w:marTop w:val="0"/>
      <w:marBottom w:val="0"/>
      <w:divBdr>
        <w:top w:val="none" w:sz="0" w:space="0" w:color="auto"/>
        <w:left w:val="none" w:sz="0" w:space="0" w:color="auto"/>
        <w:bottom w:val="none" w:sz="0" w:space="0" w:color="auto"/>
        <w:right w:val="none" w:sz="0" w:space="0" w:color="auto"/>
      </w:divBdr>
    </w:div>
    <w:div w:id="1108355565">
      <w:bodyDiv w:val="1"/>
      <w:marLeft w:val="0"/>
      <w:marRight w:val="0"/>
      <w:marTop w:val="0"/>
      <w:marBottom w:val="0"/>
      <w:divBdr>
        <w:top w:val="none" w:sz="0" w:space="0" w:color="auto"/>
        <w:left w:val="none" w:sz="0" w:space="0" w:color="auto"/>
        <w:bottom w:val="none" w:sz="0" w:space="0" w:color="auto"/>
        <w:right w:val="none" w:sz="0" w:space="0" w:color="auto"/>
      </w:divBdr>
    </w:div>
    <w:div w:id="121419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png"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5A560E-6FC9-4BA5-A6E3-420A50CC41E0}">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2C5FF94B-CC16-4105-89FF-211C178B493A}">
  <ds:schemaRefs>
    <ds:schemaRef ds:uri="http://schemas.openxmlformats.org/officeDocument/2006/bibliography"/>
  </ds:schemaRefs>
</ds:datastoreItem>
</file>

<file path=customXml/itemProps3.xml><?xml version="1.0" encoding="utf-8"?>
<ds:datastoreItem xmlns:ds="http://schemas.openxmlformats.org/officeDocument/2006/customXml" ds:itemID="{22EE3384-D9C0-4078-AEE2-285E72868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245DA5-E69B-4CB8-9215-422453AA634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National Grid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09-1 Safety Co-ordination between Parties 25 April 2023</dc:title>
  <dc:subject/>
  <dc:creator>Betty Bwire</dc:creator>
  <cp:keywords/>
  <cp:lastModifiedBy>Steve Baker [NESO]</cp:lastModifiedBy>
  <cp:revision>20</cp:revision>
  <cp:lastPrinted>2023-10-13T23:36:00Z</cp:lastPrinted>
  <dcterms:created xsi:type="dcterms:W3CDTF">2023-03-07T22:30:00Z</dcterms:created>
  <dcterms:modified xsi:type="dcterms:W3CDTF">2025-10-15T17:04:44Z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1967840892</vt:i4>
  </property>
  <property fmtid="{D5CDD505-2E9C-101B-9397-08002B2CF9AE}" pid="4" name="_EmailSubject">
    <vt:lpwstr>For review: STCP09-1</vt:lpwstr>
  </property>
  <property fmtid="{D5CDD505-2E9C-101B-9397-08002B2CF9AE}" pid="5" name="_AuthorEmail">
    <vt:lpwstr>David.Michie@nationalgrid.com</vt:lpwstr>
  </property>
  <property fmtid="{D5CDD505-2E9C-101B-9397-08002B2CF9AE}" pid="6" name="_AuthorEmailDisplayName">
    <vt:lpwstr>Michie, Dave</vt:lpwstr>
  </property>
  <property fmtid="{D5CDD505-2E9C-101B-9397-08002B2CF9AE}" pid="7" name="_PreviousAdHocReviewCycleID">
    <vt:i4>-616122786</vt:i4>
  </property>
  <property fmtid="{D5CDD505-2E9C-101B-9397-08002B2CF9AE}" pid="8" name="_ReviewingToolsShownOnce">
    <vt:lpwstr/>
  </property>
  <property fmtid="{D5CDD505-2E9C-101B-9397-08002B2CF9AE}" pid="9" name="ContentTypeId">
    <vt:lpwstr>0x010100B4C46F44E5CB4144B14721DA3AAC8360</vt:lpwstr>
  </property>
  <property fmtid="{D5CDD505-2E9C-101B-9397-08002B2CF9AE}" pid="10" name="MediaServiceImageTags">
    <vt:lpwstr/>
  </property>
  <property fmtid="{D5CDD505-2E9C-101B-9397-08002B2CF9AE}" pid="11" name="Order">
    <vt:r8>2091300</vt:r8>
  </property>
  <property fmtid="{D5CDD505-2E9C-101B-9397-08002B2CF9AE}" pid="13" name="docLang">
    <vt:lpwstr>en</vt:lpwstr>
  </property>
</Properties>
</file>